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16FFCAF1"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B04D7F">
        <w:rPr>
          <w:rFonts w:ascii="GHEA Grapalat" w:hAnsi="GHEA Grapalat"/>
          <w:i w:val="0"/>
          <w:color w:val="000000" w:themeColor="text1"/>
          <w:sz w:val="22"/>
          <w:szCs w:val="22"/>
        </w:rPr>
        <w:t>25</w:t>
      </w:r>
      <w:r w:rsidRPr="00003FAD">
        <w:rPr>
          <w:rFonts w:ascii="GHEA Grapalat" w:hAnsi="GHEA Grapalat"/>
          <w:i w:val="0"/>
          <w:color w:val="000000" w:themeColor="text1"/>
          <w:sz w:val="22"/>
          <w:szCs w:val="22"/>
          <w:lang w:val="hy-AM"/>
        </w:rPr>
        <w:t>-</w:t>
      </w:r>
      <w:r w:rsidRPr="00003FAD">
        <w:rPr>
          <w:rFonts w:ascii="GHEA Grapalat" w:hAnsi="GHEA Grapalat"/>
          <w:i w:val="0"/>
          <w:color w:val="000000" w:themeColor="text1"/>
          <w:sz w:val="22"/>
          <w:szCs w:val="22"/>
        </w:rPr>
        <w:t xml:space="preserve">го </w:t>
      </w:r>
      <w:r w:rsidR="004719A8">
        <w:rPr>
          <w:rFonts w:ascii="GHEA Grapalat" w:hAnsi="GHEA Grapalat"/>
          <w:i w:val="0"/>
          <w:color w:val="000000" w:themeColor="text1"/>
          <w:sz w:val="22"/>
          <w:szCs w:val="22"/>
        </w:rPr>
        <w:t>декабр</w:t>
      </w:r>
      <w:r w:rsidR="00D723C8">
        <w:rPr>
          <w:rFonts w:ascii="GHEA Grapalat" w:hAnsi="GHEA Grapalat"/>
          <w:i w:val="0"/>
          <w:color w:val="000000" w:themeColor="text1"/>
          <w:sz w:val="22"/>
          <w:szCs w:val="22"/>
        </w:rPr>
        <w:t>я</w:t>
      </w:r>
      <w:r w:rsidRPr="00003FAD">
        <w:rPr>
          <w:rFonts w:ascii="GHEA Grapalat" w:hAnsi="GHEA Grapalat"/>
          <w:i w:val="0"/>
          <w:color w:val="000000" w:themeColor="text1"/>
          <w:sz w:val="22"/>
          <w:szCs w:val="22"/>
        </w:rPr>
        <w:t xml:space="preserve"> </w:t>
      </w:r>
      <w:r w:rsidR="0087758E">
        <w:rPr>
          <w:rFonts w:ascii="GHEA Grapalat" w:hAnsi="GHEA Grapalat"/>
          <w:i w:val="0"/>
          <w:color w:val="000000" w:themeColor="text1"/>
          <w:sz w:val="22"/>
          <w:szCs w:val="22"/>
        </w:rPr>
        <w:t>202</w:t>
      </w:r>
      <w:r w:rsidR="00EB7822">
        <w:rPr>
          <w:rFonts w:ascii="GHEA Grapalat" w:hAnsi="GHEA Grapalat"/>
          <w:i w:val="0"/>
          <w:color w:val="000000" w:themeColor="text1"/>
          <w:sz w:val="22"/>
          <w:szCs w:val="22"/>
        </w:rPr>
        <w:t>5</w:t>
      </w:r>
      <w:r w:rsidRPr="00003FAD">
        <w:rPr>
          <w:rFonts w:ascii="GHEA Grapalat" w:hAnsi="GHEA Grapalat"/>
          <w:i w:val="0"/>
          <w:color w:val="000000" w:themeColor="text1"/>
          <w:sz w:val="22"/>
          <w:szCs w:val="22"/>
        </w:rPr>
        <w:t xml:space="preserve"> года</w:t>
      </w:r>
    </w:p>
    <w:p w14:paraId="050B0B01" w14:textId="56855273"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B04D7F">
        <w:rPr>
          <w:rFonts w:ascii="GHEA Grapalat" w:hAnsi="GHEA Grapalat"/>
          <w:b/>
          <w:iCs/>
          <w:lang w:val="hy-AM"/>
        </w:rPr>
        <w:t>ԵՔ-ԳՀԾՁԲ-26/42</w:t>
      </w:r>
    </w:p>
    <w:p w14:paraId="3F244A75" w14:textId="77777777" w:rsidR="00EB7822" w:rsidRPr="00EB7822" w:rsidRDefault="00EB7822" w:rsidP="00EB7822">
      <w:pPr>
        <w:pStyle w:val="BodyTextIndent"/>
        <w:rPr>
          <w:rFonts w:ascii="GHEA Grapalat" w:hAnsi="GHEA Grapalat"/>
          <w:color w:val="000000" w:themeColor="text1"/>
        </w:rPr>
      </w:pPr>
      <w:r w:rsidRPr="00EB7822">
        <w:rPr>
          <w:rFonts w:ascii="GHEA Grapalat" w:hAnsi="GHEA Grapalat"/>
          <w:b/>
          <w:color w:val="000000" w:themeColor="text1"/>
        </w:rPr>
        <w:t>Процедура закупки организована на основании части 2 пункта 6 статьи 15 Закона О закупках</w:t>
      </w:r>
      <w:r w:rsidRPr="00EB7822">
        <w:rPr>
          <w:rFonts w:ascii="GHEA Grapalat" w:hAnsi="GHEA Grapalat"/>
          <w:b/>
          <w:color w:val="000000" w:themeColor="text1"/>
          <w:lang w:val="hy-AM"/>
        </w:rPr>
        <w:t xml:space="preserve">  </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fldChar w:fldCharType="end"/>
      </w:r>
      <w:r w:rsidRPr="00003FAD">
        <w:rPr>
          <w:rFonts w:ascii="GHEA Grapalat" w:hAnsi="GHEA Grapalat"/>
          <w:i w:val="0"/>
          <w:color w:val="000000" w:themeColor="text1"/>
          <w:sz w:val="22"/>
          <w:szCs w:val="22"/>
        </w:rPr>
        <w:t>).</w:t>
      </w:r>
    </w:p>
    <w:p w14:paraId="525B6CCD" w14:textId="1A6D5E95"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r w:rsidR="00B04D7F">
        <w:rPr>
          <w:rFonts w:ascii="GHEA Grapalat" w:hAnsi="GHEA Grapalat"/>
          <w:i w:val="0"/>
          <w:color w:val="000000" w:themeColor="text1"/>
          <w:spacing w:val="6"/>
          <w:sz w:val="22"/>
          <w:szCs w:val="22"/>
        </w:rPr>
        <w:t xml:space="preserve">услуг </w:t>
      </w:r>
      <w:r w:rsidR="00B04D7F">
        <w:rPr>
          <w:rFonts w:ascii="GHEA Grapalat" w:hAnsi="GHEA Grapalat" w:cs="Sylfaen"/>
          <w:sz w:val="18"/>
          <w:szCs w:val="18"/>
        </w:rPr>
        <w:t>р</w:t>
      </w:r>
      <w:r w:rsidR="00B04D7F" w:rsidRPr="007415E2">
        <w:rPr>
          <w:rFonts w:ascii="GHEA Grapalat" w:hAnsi="GHEA Grapalat" w:cs="Sylfaen"/>
          <w:sz w:val="18"/>
          <w:szCs w:val="18"/>
        </w:rPr>
        <w:t>емонт</w:t>
      </w:r>
      <w:r w:rsidR="00B04D7F">
        <w:rPr>
          <w:rFonts w:ascii="GHEA Grapalat" w:hAnsi="GHEA Grapalat" w:cs="Sylfaen"/>
          <w:sz w:val="18"/>
          <w:szCs w:val="18"/>
        </w:rPr>
        <w:t>а</w:t>
      </w:r>
      <w:r w:rsidR="00B04D7F" w:rsidRPr="007415E2">
        <w:rPr>
          <w:rFonts w:ascii="GHEA Grapalat" w:hAnsi="GHEA Grapalat" w:cs="Sylfaen"/>
          <w:sz w:val="18"/>
          <w:szCs w:val="18"/>
        </w:rPr>
        <w:t xml:space="preserve"> и текуще</w:t>
      </w:r>
      <w:r w:rsidR="00B04D7F">
        <w:rPr>
          <w:rFonts w:ascii="GHEA Grapalat" w:hAnsi="GHEA Grapalat" w:cs="Sylfaen"/>
          <w:sz w:val="18"/>
          <w:szCs w:val="18"/>
        </w:rPr>
        <w:t>го</w:t>
      </w:r>
      <w:r w:rsidR="00B04D7F" w:rsidRPr="007415E2">
        <w:rPr>
          <w:rFonts w:ascii="GHEA Grapalat" w:hAnsi="GHEA Grapalat" w:cs="Sylfaen"/>
          <w:sz w:val="18"/>
          <w:szCs w:val="18"/>
        </w:rPr>
        <w:t xml:space="preserve"> обслуживани</w:t>
      </w:r>
      <w:r w:rsidR="00B04D7F">
        <w:rPr>
          <w:rFonts w:ascii="GHEA Grapalat" w:hAnsi="GHEA Grapalat" w:cs="Sylfaen"/>
          <w:sz w:val="18"/>
          <w:szCs w:val="18"/>
        </w:rPr>
        <w:t>я</w:t>
      </w:r>
      <w:r w:rsidR="00B04D7F" w:rsidRPr="007415E2">
        <w:rPr>
          <w:rFonts w:ascii="GHEA Grapalat" w:hAnsi="GHEA Grapalat" w:cs="Sylfaen"/>
          <w:sz w:val="18"/>
          <w:szCs w:val="18"/>
        </w:rPr>
        <w:t xml:space="preserve"> блок</w:t>
      </w:r>
      <w:r w:rsidR="00B04D7F">
        <w:rPr>
          <w:rFonts w:ascii="GHEA Grapalat" w:hAnsi="GHEA Grapalat" w:cs="Sylfaen"/>
          <w:sz w:val="18"/>
          <w:szCs w:val="18"/>
        </w:rPr>
        <w:t>ов</w:t>
      </w:r>
      <w:r w:rsidR="00B04D7F" w:rsidRPr="007415E2">
        <w:rPr>
          <w:rFonts w:ascii="GHEA Grapalat" w:hAnsi="GHEA Grapalat" w:cs="Sylfaen"/>
          <w:sz w:val="18"/>
          <w:szCs w:val="18"/>
        </w:rPr>
        <w:t xml:space="preserve"> дистанционного управления системы оповещения</w:t>
      </w:r>
      <w:r w:rsidR="00B04D7F"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rPr>
        <w:t>(далее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13CA0D3B"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fldChar w:fldCharType="end"/>
      </w:r>
      <w:r w:rsidRPr="00003FAD">
        <w:rPr>
          <w:rFonts w:ascii="GHEA Grapalat" w:hAnsi="GHEA Grapalat"/>
          <w:i w:val="0"/>
          <w:color w:val="000000" w:themeColor="text1"/>
          <w:sz w:val="24"/>
          <w:szCs w:val="24"/>
        </w:rPr>
        <w:t xml:space="preserve">), </w:t>
      </w:r>
      <w:r w:rsidR="005B0D05">
        <w:rPr>
          <w:rFonts w:ascii="GHEA Grapalat" w:hAnsi="GHEA Grapalat"/>
          <w:b/>
          <w:i w:val="0"/>
          <w:color w:val="FF0000"/>
          <w:sz w:val="22"/>
          <w:szCs w:val="22"/>
        </w:rPr>
        <w:t>1</w:t>
      </w:r>
      <w:r w:rsidR="00D940D8">
        <w:rPr>
          <w:rFonts w:ascii="GHEA Grapalat" w:hAnsi="GHEA Grapalat"/>
          <w:b/>
          <w:i w:val="0"/>
          <w:color w:val="FF0000"/>
          <w:sz w:val="22"/>
          <w:szCs w:val="22"/>
          <w:lang w:val="hy-AM"/>
        </w:rPr>
        <w:t>0</w:t>
      </w:r>
      <w:r w:rsidR="005B0D05">
        <w:rPr>
          <w:rFonts w:ascii="GHEA Grapalat" w:hAnsi="GHEA Grapalat"/>
          <w:b/>
          <w:i w:val="0"/>
          <w:color w:val="FF0000"/>
          <w:sz w:val="22"/>
          <w:szCs w:val="22"/>
        </w:rPr>
        <w:t>:</w:t>
      </w:r>
      <w:r w:rsidR="00EB7822">
        <w:rPr>
          <w:rFonts w:ascii="GHEA Grapalat" w:hAnsi="GHEA Grapalat"/>
          <w:b/>
          <w:i w:val="0"/>
          <w:color w:val="FF0000"/>
          <w:sz w:val="22"/>
          <w:szCs w:val="22"/>
        </w:rPr>
        <w:t>0</w:t>
      </w:r>
      <w:r w:rsidR="005B0D05">
        <w:rPr>
          <w:rFonts w:ascii="GHEA Grapalat" w:hAnsi="GHEA Grapalat"/>
          <w:b/>
          <w:i w:val="0"/>
          <w:color w:val="FF0000"/>
          <w:sz w:val="22"/>
          <w:szCs w:val="22"/>
        </w:rPr>
        <w:t>0</w:t>
      </w:r>
      <w:r w:rsidRPr="009461CA">
        <w:rPr>
          <w:rFonts w:ascii="GHEA Grapalat" w:hAnsi="GHEA Grapalat"/>
          <w:b/>
          <w:i w:val="0"/>
          <w:color w:val="FF0000"/>
          <w:sz w:val="22"/>
          <w:szCs w:val="22"/>
        </w:rPr>
        <w:t xml:space="preserve"> часов, </w:t>
      </w:r>
      <w:r w:rsidR="00B04D7F">
        <w:rPr>
          <w:rFonts w:ascii="GHEA Grapalat" w:hAnsi="GHEA Grapalat"/>
          <w:b/>
          <w:i w:val="0"/>
          <w:color w:val="FF0000"/>
          <w:sz w:val="22"/>
          <w:szCs w:val="22"/>
        </w:rPr>
        <w:t>07.01</w:t>
      </w:r>
      <w:r w:rsidR="00D723C8" w:rsidRPr="00D723C8">
        <w:rPr>
          <w:rFonts w:ascii="GHEA Grapalat" w:hAnsi="GHEA Grapalat"/>
          <w:b/>
          <w:i w:val="0"/>
          <w:color w:val="FF0000"/>
          <w:sz w:val="22"/>
          <w:szCs w:val="22"/>
        </w:rPr>
        <w:t>.</w:t>
      </w:r>
      <w:r w:rsidR="0087758E">
        <w:rPr>
          <w:rFonts w:ascii="GHEA Grapalat" w:hAnsi="GHEA Grapalat"/>
          <w:b/>
          <w:i w:val="0"/>
          <w:color w:val="FF0000"/>
          <w:sz w:val="22"/>
          <w:szCs w:val="22"/>
        </w:rPr>
        <w:t>202</w:t>
      </w:r>
      <w:r w:rsidR="00B04D7F">
        <w:rPr>
          <w:rFonts w:ascii="GHEA Grapalat" w:hAnsi="GHEA Grapalat"/>
          <w:b/>
          <w:i w:val="0"/>
          <w:color w:val="FF0000"/>
          <w:sz w:val="22"/>
          <w:szCs w:val="22"/>
        </w:rPr>
        <w:t>6</w:t>
      </w:r>
      <w:r w:rsidRPr="009461CA">
        <w:rPr>
          <w:rFonts w:ascii="GHEA Grapalat" w:hAnsi="GHEA Grapalat"/>
          <w:b/>
          <w:i w:val="0"/>
          <w:color w:val="FF0000"/>
          <w:sz w:val="22"/>
          <w:szCs w:val="22"/>
        </w:rPr>
        <w:t xml:space="preserve"> года</w:t>
      </w:r>
      <w:r w:rsidRPr="009461CA">
        <w:rPr>
          <w:rFonts w:ascii="GHEA Grapalat" w:hAnsi="GHEA Grapalat"/>
          <w:i w:val="0"/>
          <w:color w:val="FF0000"/>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6A3957B6"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w:t>
      </w:r>
      <w:r w:rsidRPr="009461CA">
        <w:rPr>
          <w:rFonts w:ascii="GHEA Grapalat" w:hAnsi="GHEA Grapalat"/>
          <w:i w:val="0"/>
          <w:color w:val="FF0000"/>
          <w:sz w:val="24"/>
          <w:szCs w:val="24"/>
        </w:rPr>
        <w:t xml:space="preserve">в </w:t>
      </w:r>
      <w:r w:rsidR="00EB7822">
        <w:rPr>
          <w:rFonts w:ascii="GHEA Grapalat" w:hAnsi="GHEA Grapalat"/>
          <w:b/>
          <w:i w:val="0"/>
          <w:color w:val="FF0000"/>
          <w:sz w:val="22"/>
          <w:szCs w:val="22"/>
        </w:rPr>
        <w:t>1</w:t>
      </w:r>
      <w:r w:rsidR="00D940D8">
        <w:rPr>
          <w:rFonts w:ascii="GHEA Grapalat" w:hAnsi="GHEA Grapalat"/>
          <w:b/>
          <w:i w:val="0"/>
          <w:color w:val="FF0000"/>
          <w:sz w:val="22"/>
          <w:szCs w:val="22"/>
          <w:lang w:val="hy-AM"/>
        </w:rPr>
        <w:t>0</w:t>
      </w:r>
      <w:r w:rsidR="00EB7822">
        <w:rPr>
          <w:rFonts w:ascii="GHEA Grapalat" w:hAnsi="GHEA Grapalat"/>
          <w:b/>
          <w:i w:val="0"/>
          <w:color w:val="FF0000"/>
          <w:sz w:val="22"/>
          <w:szCs w:val="22"/>
        </w:rPr>
        <w:t xml:space="preserve">:00 часов, </w:t>
      </w:r>
      <w:r w:rsidR="00B04D7F">
        <w:rPr>
          <w:rFonts w:ascii="GHEA Grapalat" w:hAnsi="GHEA Grapalat"/>
          <w:b/>
          <w:i w:val="0"/>
          <w:color w:val="FF0000"/>
          <w:sz w:val="22"/>
          <w:szCs w:val="22"/>
        </w:rPr>
        <w:t>07.01</w:t>
      </w:r>
      <w:r w:rsidR="004719A8" w:rsidRPr="00D723C8">
        <w:rPr>
          <w:rFonts w:ascii="GHEA Grapalat" w:hAnsi="GHEA Grapalat"/>
          <w:b/>
          <w:i w:val="0"/>
          <w:color w:val="FF0000"/>
          <w:sz w:val="22"/>
          <w:szCs w:val="22"/>
        </w:rPr>
        <w:t>.</w:t>
      </w:r>
      <w:r w:rsidR="004719A8">
        <w:rPr>
          <w:rFonts w:ascii="GHEA Grapalat" w:hAnsi="GHEA Grapalat"/>
          <w:b/>
          <w:i w:val="0"/>
          <w:color w:val="FF0000"/>
          <w:sz w:val="22"/>
          <w:szCs w:val="22"/>
        </w:rPr>
        <w:t>202</w:t>
      </w:r>
      <w:r w:rsidR="00B04D7F">
        <w:rPr>
          <w:rFonts w:ascii="GHEA Grapalat" w:hAnsi="GHEA Grapalat"/>
          <w:b/>
          <w:i w:val="0"/>
          <w:color w:val="FF0000"/>
          <w:sz w:val="22"/>
          <w:szCs w:val="22"/>
        </w:rPr>
        <w:t>6</w:t>
      </w:r>
      <w:r w:rsidR="004719A8" w:rsidRPr="009461CA">
        <w:rPr>
          <w:rFonts w:ascii="GHEA Grapalat" w:hAnsi="GHEA Grapalat"/>
          <w:b/>
          <w:i w:val="0"/>
          <w:color w:val="FF0000"/>
          <w:sz w:val="22"/>
          <w:szCs w:val="22"/>
        </w:rPr>
        <w:t xml:space="preserve"> </w:t>
      </w:r>
      <w:r w:rsidRPr="009461CA">
        <w:rPr>
          <w:rFonts w:ascii="GHEA Grapalat" w:hAnsi="GHEA Grapalat"/>
          <w:b/>
          <w:i w:val="0"/>
          <w:color w:val="FF0000"/>
          <w:sz w:val="22"/>
          <w:szCs w:val="22"/>
        </w:rPr>
        <w:t>года</w:t>
      </w:r>
      <w:r w:rsidRPr="009461CA">
        <w:rPr>
          <w:rFonts w:ascii="GHEA Grapalat" w:hAnsi="GHEA Grapalat"/>
          <w:i w:val="0"/>
          <w:color w:val="FF0000"/>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lastRenderedPageBreak/>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t>Диане Григорян</w:t>
      </w:r>
      <w:r w:rsidRPr="00003FAD">
        <w:rPr>
          <w:rFonts w:ascii="GHEA Grapalat" w:hAnsi="GHEA Grapalat"/>
          <w:i w:val="0"/>
          <w:color w:val="000000" w:themeColor="text1"/>
          <w:sz w:val="22"/>
          <w:szCs w:val="22"/>
        </w:rPr>
        <w:t>.</w:t>
      </w:r>
    </w:p>
    <w:p w14:paraId="2022960F" w14:textId="4C86040F" w:rsidR="00005607" w:rsidRPr="008638B2" w:rsidRDefault="00544CFD" w:rsidP="00005607">
      <w:pPr>
        <w:pStyle w:val="BodyText"/>
        <w:widowControl w:val="0"/>
        <w:spacing w:after="160"/>
        <w:ind w:right="-7" w:firstLine="567"/>
        <w:jc w:val="center"/>
        <w:rPr>
          <w:rFonts w:ascii="GHEA Grapalat" w:hAnsi="GHEA Grapalat"/>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8638B2">
        <w:rPr>
          <w:rFonts w:ascii="GHEA Grapalat" w:hAnsi="GHEA Grapalat"/>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7FCABD16" w14:textId="77777777" w:rsidR="00544CFD" w:rsidRPr="00003FAD" w:rsidRDefault="00544CFD" w:rsidP="00544CFD">
      <w:pPr>
        <w:pStyle w:val="BodyTextIndent"/>
        <w:widowControl w:val="0"/>
        <w:spacing w:after="160" w:line="240" w:lineRule="auto"/>
        <w:ind w:left="3969" w:firstLine="0"/>
        <w:rPr>
          <w:rFonts w:ascii="GHEA Grapalat" w:hAnsi="GHEA Grapalat"/>
          <w:i w:val="0"/>
          <w:color w:val="000000" w:themeColor="text1"/>
          <w:sz w:val="16"/>
          <w:szCs w:val="16"/>
        </w:rPr>
      </w:pPr>
      <w:r w:rsidRPr="00003FAD">
        <w:rPr>
          <w:rFonts w:ascii="GHEA Grapalat" w:hAnsi="GHEA Grapalat" w:cs="Sylfaen"/>
          <w:b/>
          <w:color w:val="000000" w:themeColor="text1"/>
        </w:rPr>
        <w:br w:type="page"/>
      </w:r>
    </w:p>
    <w:p w14:paraId="096BF3E0"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CE724E" w:rsidRDefault="00F47E60" w:rsidP="00F47E60">
      <w:pPr>
        <w:pStyle w:val="BodyText"/>
        <w:widowControl w:val="0"/>
        <w:spacing w:after="0"/>
        <w:ind w:right="-7" w:firstLine="567"/>
        <w:jc w:val="center"/>
        <w:rPr>
          <w:rFonts w:ascii="GHEA Grapalat" w:hAnsi="GHEA Grapalat"/>
          <w:b/>
          <w:color w:val="000000" w:themeColor="text1"/>
          <w:sz w:val="20"/>
          <w:szCs w:val="20"/>
        </w:rPr>
      </w:pPr>
    </w:p>
    <w:p w14:paraId="2BC8ACF8" w14:textId="3B5663D8" w:rsidR="00005607" w:rsidRPr="00CE724E" w:rsidRDefault="00B04D7F" w:rsidP="00005607">
      <w:pPr>
        <w:pStyle w:val="BodyText"/>
        <w:widowControl w:val="0"/>
        <w:spacing w:after="0"/>
        <w:ind w:right="-7" w:firstLine="567"/>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 xml:space="preserve">НА ЗАПРОС КОТИРОВОК, ОБЪЯВЛЕННЫЙ С ЦЕЛЬЮ ПРИОБРЕТЕНИЯ </w:t>
      </w:r>
      <w:r w:rsidRPr="00B04D7F">
        <w:rPr>
          <w:rFonts w:ascii="GHEA Grapalat" w:hAnsi="GHEA Grapalat"/>
          <w:b/>
          <w:color w:val="000000" w:themeColor="text1"/>
          <w:sz w:val="20"/>
          <w:szCs w:val="20"/>
        </w:rPr>
        <w:t xml:space="preserve">УСЛУГ РЕМОНТА И ТЕКУЩЕГО ОБСЛУЖИВАНИЯ БЛОКОВ ДИСТАНЦИОННОГО УПРАВЛЕНИЯ СИСТЕМЫ ОПОВЕЩЕНИЯ </w:t>
      </w:r>
      <w:r>
        <w:rPr>
          <w:rFonts w:ascii="GHEA Grapalat" w:hAnsi="GHEA Grapalat"/>
          <w:b/>
          <w:color w:val="000000" w:themeColor="text1"/>
          <w:sz w:val="20"/>
          <w:szCs w:val="20"/>
        </w:rPr>
        <w:t xml:space="preserve">ДЛЯ </w:t>
      </w:r>
      <w:r w:rsidRPr="00003FAD">
        <w:rPr>
          <w:rFonts w:ascii="GHEA Grapalat" w:hAnsi="GHEA Grapalat"/>
          <w:b/>
          <w:color w:val="000000" w:themeColor="text1"/>
          <w:sz w:val="20"/>
          <w:szCs w:val="20"/>
        </w:rPr>
        <w:t xml:space="preserve">НУЖД </w:t>
      </w:r>
      <w:r w:rsidRPr="00CE724E">
        <w:rPr>
          <w:rFonts w:ascii="GHEA Grapalat" w:hAnsi="GHEA Grapalat"/>
          <w:b/>
          <w:color w:val="000000" w:themeColor="text1"/>
          <w:sz w:val="20"/>
          <w:szCs w:val="20"/>
        </w:rPr>
        <w:t>МЭРИИ Г.ЕРЕВАНА</w:t>
      </w:r>
    </w:p>
    <w:p w14:paraId="1BC0E287" w14:textId="4CA07EF5" w:rsidR="00F47E60" w:rsidRPr="00AB0BFB" w:rsidRDefault="00F47E60" w:rsidP="00005607">
      <w:pPr>
        <w:pStyle w:val="BodyText"/>
        <w:widowControl w:val="0"/>
        <w:spacing w:after="0"/>
        <w:ind w:right="-7"/>
        <w:jc w:val="center"/>
        <w:rPr>
          <w:rFonts w:ascii="GHEA Grapalat" w:hAnsi="GHEA Grapalat"/>
          <w:b/>
          <w:color w:val="000000" w:themeColor="text1"/>
          <w:sz w:val="20"/>
          <w:szCs w:val="20"/>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1F4C2110" w14:textId="77777777" w:rsidR="00574E17" w:rsidRDefault="00884204" w:rsidP="00574E17">
      <w:pPr>
        <w:jc w:val="both"/>
        <w:rPr>
          <w:rFonts w:ascii="GHEA Grapalat" w:hAnsi="GHEA Grapalat"/>
          <w:i/>
        </w:rPr>
      </w:pPr>
      <w:r w:rsidRPr="00003FAD">
        <w:rPr>
          <w:rFonts w:ascii="GHEA Grapalat" w:hAnsi="GHEA Grapalat"/>
          <w:color w:val="000000" w:themeColor="text1"/>
        </w:rPr>
        <w:t>-</w:t>
      </w:r>
      <w:r w:rsidR="000763E5" w:rsidRPr="00003FAD">
        <w:rPr>
          <w:rFonts w:ascii="GHEA Grapalat" w:hAnsi="GHEA Grapalat"/>
          <w:color w:val="000000" w:themeColor="text1"/>
        </w:rPr>
        <w:tab/>
      </w:r>
      <w:r w:rsidR="00574E17" w:rsidRPr="00177FCE">
        <w:rPr>
          <w:rFonts w:ascii="GHEA Grapalat" w:hAnsi="GHEA Grapalat"/>
          <w:i/>
        </w:rPr>
        <w:t>при возникновении вопросов и проблем, связанных с системой,</w:t>
      </w:r>
      <w:r w:rsidR="00574E17">
        <w:rPr>
          <w:rFonts w:ascii="Sylfaen" w:hAnsi="Sylfaen"/>
          <w:lang w:val="hy-AM"/>
        </w:rPr>
        <w:t xml:space="preserve"> </w:t>
      </w:r>
      <w:r w:rsidR="00574E17">
        <w:rPr>
          <w:rFonts w:ascii="GHEA Grapalat" w:hAnsi="GHEA Grapalat"/>
          <w:i/>
        </w:rPr>
        <w:t>Вы можете</w:t>
      </w:r>
      <w:r w:rsidR="00574E17">
        <w:rPr>
          <w:rFonts w:ascii="Sylfaen" w:hAnsi="Sylfaen"/>
          <w:lang w:val="hy-AM"/>
        </w:rPr>
        <w:t xml:space="preserve"> </w:t>
      </w:r>
      <w:r w:rsidR="00574E17">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574E17" w:rsidRPr="00DB4A0A">
        <w:rPr>
          <w:rFonts w:ascii="GHEA Grapalat" w:hAnsi="GHEA Grapalat"/>
          <w:i/>
          <w:sz w:val="22"/>
          <w:szCs w:val="22"/>
          <w:lang w:val="af-ZA"/>
        </w:rPr>
        <w:t>800-600  (111)</w:t>
      </w:r>
      <w:r w:rsidR="00574E17">
        <w:rPr>
          <w:rFonts w:ascii="GHEA Grapalat" w:hAnsi="GHEA Grapalat"/>
          <w:i/>
        </w:rPr>
        <w:t>):</w:t>
      </w:r>
    </w:p>
    <w:p w14:paraId="469D2FC4" w14:textId="77777777" w:rsidR="00574E17" w:rsidRPr="00003FAD" w:rsidRDefault="00574E17" w:rsidP="00574E1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173E3A96" w14:textId="77777777" w:rsidR="00574E17" w:rsidRPr="00003FAD" w:rsidRDefault="00574E17" w:rsidP="00574E17">
      <w:pPr>
        <w:widowControl w:val="0"/>
        <w:spacing w:after="160"/>
        <w:ind w:firstLine="567"/>
        <w:jc w:val="both"/>
        <w:rPr>
          <w:rFonts w:ascii="GHEA Grapalat" w:hAnsi="GHEA Grapalat"/>
          <w:i/>
          <w:color w:val="000000" w:themeColor="text1"/>
        </w:rPr>
      </w:pPr>
    </w:p>
    <w:p w14:paraId="2923251C" w14:textId="77777777" w:rsidR="009875BF" w:rsidRPr="007128CC" w:rsidRDefault="00994A77" w:rsidP="009875BF">
      <w:pPr>
        <w:ind w:firstLine="708"/>
        <w:jc w:val="both"/>
        <w:rPr>
          <w:rFonts w:ascii="GHEA Grapalat" w:hAnsi="GHEA Grapalat"/>
          <w:b/>
          <w:i/>
          <w:color w:val="FF0000"/>
          <w:sz w:val="28"/>
          <w:szCs w:val="28"/>
        </w:rPr>
      </w:pPr>
      <w:r w:rsidRPr="00003FAD">
        <w:rPr>
          <w:rFonts w:ascii="GHEA Grapalat" w:hAnsi="GHEA Grapalat"/>
          <w:color w:val="000000" w:themeColor="text1"/>
        </w:rPr>
        <w:br w:type="page"/>
      </w:r>
      <w:r w:rsidR="009875BF" w:rsidRPr="007128CC">
        <w:rPr>
          <w:rFonts w:ascii="GHEA Grapalat" w:hAnsi="GHEA Grapalat"/>
          <w:b/>
          <w:i/>
          <w:color w:val="FF0000"/>
          <w:sz w:val="28"/>
          <w:szCs w:val="28"/>
        </w:rPr>
        <w:lastRenderedPageBreak/>
        <w:t>В случае несоответствия между приглашени</w:t>
      </w:r>
      <w:r w:rsidR="009875BF">
        <w:rPr>
          <w:rFonts w:ascii="GHEA Grapalat" w:hAnsi="GHEA Grapalat"/>
          <w:b/>
          <w:i/>
          <w:color w:val="FF0000"/>
          <w:sz w:val="28"/>
          <w:szCs w:val="28"/>
        </w:rPr>
        <w:t xml:space="preserve">ем на  </w:t>
      </w:r>
      <w:r w:rsidR="009875BF" w:rsidRPr="007128CC">
        <w:rPr>
          <w:rFonts w:ascii="GHEA Grapalat" w:hAnsi="GHEA Grapalat"/>
          <w:b/>
          <w:i/>
          <w:color w:val="FF0000"/>
          <w:sz w:val="28"/>
          <w:szCs w:val="28"/>
        </w:rPr>
        <w:t>армянск</w:t>
      </w:r>
      <w:r w:rsidR="009875BF">
        <w:rPr>
          <w:rFonts w:ascii="GHEA Grapalat" w:hAnsi="GHEA Grapalat"/>
          <w:b/>
          <w:i/>
          <w:color w:val="FF0000"/>
          <w:sz w:val="28"/>
          <w:szCs w:val="28"/>
        </w:rPr>
        <w:t>о</w:t>
      </w:r>
      <w:r w:rsidR="009875BF" w:rsidRPr="007128CC">
        <w:rPr>
          <w:rFonts w:ascii="GHEA Grapalat" w:hAnsi="GHEA Grapalat"/>
          <w:b/>
          <w:i/>
          <w:color w:val="FF0000"/>
          <w:sz w:val="28"/>
          <w:szCs w:val="28"/>
        </w:rPr>
        <w:t>м</w:t>
      </w:r>
      <w:r w:rsidR="009875BF">
        <w:rPr>
          <w:rFonts w:ascii="GHEA Grapalat" w:hAnsi="GHEA Grapalat"/>
          <w:b/>
          <w:i/>
          <w:color w:val="FF0000"/>
          <w:sz w:val="28"/>
          <w:szCs w:val="28"/>
        </w:rPr>
        <w:t xml:space="preserve"> языке</w:t>
      </w:r>
      <w:r w:rsidR="009875BF" w:rsidRPr="007128CC">
        <w:rPr>
          <w:rFonts w:ascii="GHEA Grapalat" w:hAnsi="GHEA Grapalat"/>
          <w:b/>
          <w:i/>
          <w:color w:val="FF0000"/>
          <w:sz w:val="28"/>
          <w:szCs w:val="28"/>
        </w:rPr>
        <w:t xml:space="preserve"> и приглашени</w:t>
      </w:r>
      <w:r w:rsidR="009875BF">
        <w:rPr>
          <w:rFonts w:ascii="GHEA Grapalat" w:hAnsi="GHEA Grapalat"/>
          <w:b/>
          <w:i/>
          <w:color w:val="FF0000"/>
          <w:sz w:val="28"/>
          <w:szCs w:val="28"/>
        </w:rPr>
        <w:t>ем</w:t>
      </w:r>
      <w:r w:rsidR="009875BF" w:rsidRPr="007128CC">
        <w:rPr>
          <w:rFonts w:ascii="GHEA Grapalat" w:hAnsi="GHEA Grapalat"/>
          <w:b/>
          <w:i/>
          <w:color w:val="FF0000"/>
          <w:sz w:val="28"/>
          <w:szCs w:val="28"/>
        </w:rPr>
        <w:t xml:space="preserve"> </w:t>
      </w:r>
      <w:r w:rsidR="009875BF">
        <w:rPr>
          <w:rFonts w:ascii="GHEA Grapalat" w:hAnsi="GHEA Grapalat"/>
          <w:b/>
          <w:i/>
          <w:color w:val="FF0000"/>
          <w:sz w:val="28"/>
          <w:szCs w:val="28"/>
        </w:rPr>
        <w:t xml:space="preserve">на </w:t>
      </w:r>
      <w:r w:rsidR="009875BF" w:rsidRPr="007128CC">
        <w:rPr>
          <w:rFonts w:ascii="GHEA Grapalat" w:hAnsi="GHEA Grapalat"/>
          <w:b/>
          <w:i/>
          <w:color w:val="FF0000"/>
          <w:sz w:val="28"/>
          <w:szCs w:val="28"/>
        </w:rPr>
        <w:t>р</w:t>
      </w:r>
      <w:r w:rsidR="009875BF">
        <w:rPr>
          <w:rFonts w:ascii="GHEA Grapalat" w:hAnsi="GHEA Grapalat"/>
          <w:b/>
          <w:i/>
          <w:color w:val="FF0000"/>
          <w:sz w:val="28"/>
          <w:szCs w:val="28"/>
        </w:rPr>
        <w:t>усском языке</w:t>
      </w:r>
      <w:r w:rsidR="009875BF" w:rsidRPr="007128CC">
        <w:rPr>
          <w:rFonts w:ascii="GHEA Grapalat" w:hAnsi="GHEA Grapalat"/>
          <w:b/>
          <w:i/>
          <w:color w:val="FF0000"/>
          <w:sz w:val="28"/>
          <w:szCs w:val="28"/>
        </w:rPr>
        <w:t>, в качестве основы принять армянский язык</w:t>
      </w:r>
      <w:r w:rsidR="009875BF">
        <w:rPr>
          <w:rFonts w:ascii="GHEA Grapalat" w:hAnsi="GHEA Grapalat"/>
          <w:b/>
          <w:i/>
          <w:color w:val="FF0000"/>
          <w:sz w:val="28"/>
          <w:szCs w:val="28"/>
        </w:rPr>
        <w:t>.</w:t>
      </w:r>
      <w:r w:rsidR="009875BF" w:rsidRPr="007128CC">
        <w:rPr>
          <w:rFonts w:ascii="GHEA Grapalat" w:hAnsi="GHEA Grapalat"/>
          <w:b/>
          <w:i/>
          <w:color w:val="FF0000"/>
          <w:sz w:val="28"/>
          <w:szCs w:val="28"/>
        </w:rPr>
        <w:t xml:space="preserve"> </w:t>
      </w:r>
    </w:p>
    <w:p w14:paraId="4A916DF6" w14:textId="4453778B" w:rsidR="00160AE4" w:rsidRPr="00003FAD" w:rsidRDefault="00160AE4" w:rsidP="00574E17">
      <w:pPr>
        <w:jc w:val="both"/>
        <w:rPr>
          <w:rFonts w:ascii="GHEA Grapalat" w:hAnsi="GHEA Grapalat" w:cs="Sylfaen"/>
          <w:b/>
          <w:color w:val="000000" w:themeColor="text1"/>
        </w:rPr>
      </w:pP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t>СОДЕРЖАНИЕ</w:t>
      </w:r>
    </w:p>
    <w:p w14:paraId="6ED94D49" w14:textId="40D6DE7D" w:rsidR="00005607" w:rsidRPr="00D43AD6" w:rsidRDefault="00F47E60" w:rsidP="00005607">
      <w:pPr>
        <w:pStyle w:val="BodyText"/>
        <w:widowControl w:val="0"/>
        <w:spacing w:after="0"/>
        <w:ind w:right="-7"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00B04D7F" w:rsidRPr="00B04D7F">
        <w:rPr>
          <w:rFonts w:ascii="GHEA Grapalat" w:hAnsi="GHEA Grapalat"/>
          <w:b/>
          <w:color w:val="000000" w:themeColor="text1"/>
          <w:sz w:val="22"/>
          <w:szCs w:val="22"/>
        </w:rPr>
        <w:t xml:space="preserve">УСЛУГ РЕМОНТА И ТЕКУЩЕГО ОБСЛУЖИВАНИЯ БЛОКОВ ДИСТАНЦИОННОГО УПРАВЛЕНИЯ СИСТЕМЫ ОПОВЕЩЕНИЯ </w:t>
      </w:r>
      <w:r w:rsidR="00B04D7F" w:rsidRPr="00D43AD6">
        <w:rPr>
          <w:rFonts w:ascii="GHEA Grapalat" w:hAnsi="GHEA Grapalat"/>
          <w:b/>
          <w:color w:val="000000" w:themeColor="text1"/>
          <w:sz w:val="22"/>
          <w:szCs w:val="22"/>
        </w:rPr>
        <w:t xml:space="preserve">ДЛЯ </w:t>
      </w:r>
      <w:r w:rsidR="00D43AD6" w:rsidRPr="00D43AD6">
        <w:rPr>
          <w:rFonts w:ascii="GHEA Grapalat" w:hAnsi="GHEA Grapalat"/>
          <w:b/>
          <w:color w:val="000000" w:themeColor="text1"/>
          <w:sz w:val="22"/>
          <w:szCs w:val="22"/>
        </w:rPr>
        <w:t>НУЖД МЭРИИ Г.ЕРЕВАНА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lastRenderedPageBreak/>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603325B6"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B04D7F">
        <w:rPr>
          <w:rFonts w:ascii="GHEA Grapalat" w:hAnsi="GHEA Grapalat"/>
          <w:b/>
          <w:iCs/>
          <w:lang w:val="hy-AM"/>
        </w:rPr>
        <w:t>ԵՔ-ԳՀԾՁԲ-26/42</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713D8BB7" w14:textId="664EB5C0" w:rsidR="00F47E60" w:rsidRPr="00003FAD" w:rsidRDefault="00845AA5"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w:t>
      </w:r>
      <w:r w:rsidR="00B04D7F">
        <w:rPr>
          <w:rFonts w:ascii="GHEA Grapalat" w:hAnsi="GHEA Grapalat"/>
          <w:i/>
          <w:color w:val="000000" w:themeColor="text1"/>
          <w:spacing w:val="6"/>
          <w:sz w:val="22"/>
          <w:szCs w:val="22"/>
        </w:rPr>
        <w:t xml:space="preserve">услуги </w:t>
      </w:r>
      <w:r w:rsidR="00B04D7F">
        <w:rPr>
          <w:rFonts w:ascii="GHEA Grapalat" w:hAnsi="GHEA Grapalat" w:cs="Sylfaen"/>
          <w:sz w:val="18"/>
          <w:szCs w:val="18"/>
        </w:rPr>
        <w:t>р</w:t>
      </w:r>
      <w:r w:rsidR="00B04D7F" w:rsidRPr="007415E2">
        <w:rPr>
          <w:rFonts w:ascii="GHEA Grapalat" w:hAnsi="GHEA Grapalat" w:cs="Sylfaen"/>
          <w:sz w:val="18"/>
          <w:szCs w:val="18"/>
        </w:rPr>
        <w:t>емонт</w:t>
      </w:r>
      <w:r w:rsidR="00B04D7F">
        <w:rPr>
          <w:rFonts w:ascii="GHEA Grapalat" w:hAnsi="GHEA Grapalat" w:cs="Sylfaen"/>
          <w:sz w:val="18"/>
          <w:szCs w:val="18"/>
        </w:rPr>
        <w:t>а</w:t>
      </w:r>
      <w:r w:rsidR="00B04D7F" w:rsidRPr="007415E2">
        <w:rPr>
          <w:rFonts w:ascii="GHEA Grapalat" w:hAnsi="GHEA Grapalat" w:cs="Sylfaen"/>
          <w:sz w:val="18"/>
          <w:szCs w:val="18"/>
        </w:rPr>
        <w:t xml:space="preserve"> и текуще</w:t>
      </w:r>
      <w:r w:rsidR="00B04D7F">
        <w:rPr>
          <w:rFonts w:ascii="GHEA Grapalat" w:hAnsi="GHEA Grapalat" w:cs="Sylfaen"/>
          <w:sz w:val="18"/>
          <w:szCs w:val="18"/>
        </w:rPr>
        <w:t>го</w:t>
      </w:r>
      <w:r w:rsidR="00B04D7F" w:rsidRPr="007415E2">
        <w:rPr>
          <w:rFonts w:ascii="GHEA Grapalat" w:hAnsi="GHEA Grapalat" w:cs="Sylfaen"/>
          <w:sz w:val="18"/>
          <w:szCs w:val="18"/>
        </w:rPr>
        <w:t xml:space="preserve"> обслуживани</w:t>
      </w:r>
      <w:r w:rsidR="00B04D7F">
        <w:rPr>
          <w:rFonts w:ascii="GHEA Grapalat" w:hAnsi="GHEA Grapalat" w:cs="Sylfaen"/>
          <w:sz w:val="18"/>
          <w:szCs w:val="18"/>
        </w:rPr>
        <w:t>я</w:t>
      </w:r>
      <w:r w:rsidR="00B04D7F" w:rsidRPr="007415E2">
        <w:rPr>
          <w:rFonts w:ascii="GHEA Grapalat" w:hAnsi="GHEA Grapalat" w:cs="Sylfaen"/>
          <w:sz w:val="18"/>
          <w:szCs w:val="18"/>
        </w:rPr>
        <w:t xml:space="preserve"> блок</w:t>
      </w:r>
      <w:r w:rsidR="00B04D7F">
        <w:rPr>
          <w:rFonts w:ascii="GHEA Grapalat" w:hAnsi="GHEA Grapalat" w:cs="Sylfaen"/>
          <w:sz w:val="18"/>
          <w:szCs w:val="18"/>
        </w:rPr>
        <w:t>ов</w:t>
      </w:r>
      <w:r w:rsidR="00B04D7F" w:rsidRPr="007415E2">
        <w:rPr>
          <w:rFonts w:ascii="GHEA Grapalat" w:hAnsi="GHEA Grapalat" w:cs="Sylfaen"/>
          <w:sz w:val="18"/>
          <w:szCs w:val="18"/>
        </w:rPr>
        <w:t xml:space="preserve"> дистанционного управления системы оповещения</w:t>
      </w:r>
      <w:r w:rsidR="00B04D7F" w:rsidRPr="00003FAD">
        <w:rPr>
          <w:rFonts w:ascii="GHEA Grapalat" w:hAnsi="GHEA Grapalat"/>
          <w:color w:val="000000" w:themeColor="text1"/>
        </w:rPr>
        <w:t xml:space="preserve"> </w:t>
      </w:r>
      <w:r w:rsidR="00F47E60" w:rsidRPr="00003FAD">
        <w:rPr>
          <w:rFonts w:ascii="GHEA Grapalat" w:hAnsi="GHEA Grapalat"/>
          <w:color w:val="000000" w:themeColor="text1"/>
        </w:rPr>
        <w:t xml:space="preserve">(далее — также услуга) для нужд </w:t>
      </w:r>
      <w:r w:rsidR="00005607" w:rsidRPr="00AB0BFB">
        <w:rPr>
          <w:rFonts w:ascii="GHEA Grapalat" w:hAnsi="GHEA Grapalat"/>
          <w:color w:val="000000" w:themeColor="text1"/>
        </w:rPr>
        <w:t>мэрии г.Еревана</w:t>
      </w:r>
      <w:r w:rsidR="00F47E60" w:rsidRPr="00AB0BFB">
        <w:rPr>
          <w:rFonts w:ascii="GHEA Grapalat" w:hAnsi="GHEA Grapalat"/>
          <w:color w:val="000000" w:themeColor="text1"/>
        </w:rPr>
        <w:t>,</w:t>
      </w:r>
      <w:r w:rsidR="00F47E60" w:rsidRPr="00003FAD">
        <w:rPr>
          <w:rFonts w:ascii="GHEA Grapalat" w:hAnsi="GHEA Grapalat"/>
          <w:color w:val="000000" w:themeColor="text1"/>
        </w:rPr>
        <w:t xml:space="preserve"> которые сгруппированы в лоты "</w:t>
      </w:r>
      <w:r w:rsidR="00AB0BFB">
        <w:rPr>
          <w:rFonts w:ascii="GHEA Grapalat" w:hAnsi="GHEA Grapalat"/>
          <w:color w:val="000000" w:themeColor="text1"/>
        </w:rPr>
        <w:t>1</w:t>
      </w:r>
      <w:r w:rsidR="00F47E60"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B453F7" w:rsidRPr="00003FAD" w14:paraId="5BC2D2CA" w14:textId="77777777" w:rsidTr="00F47E60">
        <w:trPr>
          <w:jc w:val="center"/>
        </w:trPr>
        <w:tc>
          <w:tcPr>
            <w:tcW w:w="2422" w:type="dxa"/>
            <w:vAlign w:val="center"/>
          </w:tcPr>
          <w:p w14:paraId="612FF811" w14:textId="77777777" w:rsidR="00B453F7" w:rsidRPr="00A83B50" w:rsidRDefault="00B453F7" w:rsidP="00B453F7">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2650F4EF" w:rsidR="00B453F7" w:rsidRPr="00003FAD" w:rsidRDefault="00B453F7" w:rsidP="00B453F7">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3439C833" w14:textId="3E38B104" w:rsidR="00B453F7" w:rsidRPr="00B04D7F" w:rsidRDefault="00B04D7F" w:rsidP="00B453F7">
            <w:pPr>
              <w:pStyle w:val="BodyTextIndent2"/>
              <w:widowControl w:val="0"/>
              <w:spacing w:after="120" w:line="240" w:lineRule="auto"/>
              <w:ind w:firstLine="0"/>
              <w:jc w:val="center"/>
              <w:rPr>
                <w:rFonts w:ascii="GHEA Grapalat" w:hAnsi="GHEA Grapalat"/>
                <w:color w:val="000000" w:themeColor="text1"/>
                <w:sz w:val="24"/>
                <w:szCs w:val="24"/>
              </w:rPr>
            </w:pPr>
            <w:r>
              <w:rPr>
                <w:rFonts w:ascii="GHEA Grapalat" w:hAnsi="GHEA Grapalat"/>
              </w:rPr>
              <w:t>До 3000000</w:t>
            </w:r>
          </w:p>
        </w:tc>
        <w:tc>
          <w:tcPr>
            <w:tcW w:w="4112" w:type="dxa"/>
          </w:tcPr>
          <w:p w14:paraId="27C21596" w14:textId="1C3348A7" w:rsidR="00B453F7" w:rsidRPr="00C12854" w:rsidRDefault="00B04D7F" w:rsidP="00B453F7">
            <w:pPr>
              <w:pStyle w:val="BodyTextIndent2"/>
              <w:widowControl w:val="0"/>
              <w:spacing w:after="120" w:line="240" w:lineRule="auto"/>
              <w:ind w:firstLine="0"/>
              <w:rPr>
                <w:rFonts w:ascii="GHEA Grapalat" w:hAnsi="GHEA Grapalat"/>
                <w:b/>
                <w:color w:val="000000" w:themeColor="text1"/>
                <w:spacing w:val="6"/>
                <w:sz w:val="22"/>
                <w:szCs w:val="22"/>
              </w:rPr>
            </w:pPr>
            <w:r>
              <w:rPr>
                <w:rFonts w:ascii="GHEA Grapalat" w:hAnsi="GHEA Grapalat"/>
                <w:i/>
                <w:color w:val="000000" w:themeColor="text1"/>
                <w:spacing w:val="6"/>
                <w:sz w:val="22"/>
                <w:szCs w:val="22"/>
              </w:rPr>
              <w:t>услуг</w:t>
            </w:r>
            <w:r>
              <w:rPr>
                <w:rFonts w:ascii="GHEA Grapalat" w:hAnsi="GHEA Grapalat"/>
                <w:i/>
                <w:color w:val="000000" w:themeColor="text1"/>
                <w:spacing w:val="6"/>
                <w:sz w:val="22"/>
                <w:szCs w:val="22"/>
              </w:rPr>
              <w:t>и</w:t>
            </w:r>
            <w:r>
              <w:rPr>
                <w:rFonts w:ascii="GHEA Grapalat" w:hAnsi="GHEA Grapalat"/>
                <w:i/>
                <w:color w:val="000000" w:themeColor="text1"/>
                <w:spacing w:val="6"/>
                <w:sz w:val="22"/>
                <w:szCs w:val="22"/>
              </w:rPr>
              <w:t xml:space="preserve"> </w:t>
            </w:r>
            <w:r>
              <w:rPr>
                <w:rFonts w:ascii="GHEA Grapalat" w:hAnsi="GHEA Grapalat" w:cs="Sylfaen"/>
                <w:sz w:val="18"/>
                <w:szCs w:val="18"/>
              </w:rPr>
              <w:t>р</w:t>
            </w:r>
            <w:r w:rsidRPr="007415E2">
              <w:rPr>
                <w:rFonts w:ascii="GHEA Grapalat" w:hAnsi="GHEA Grapalat" w:cs="Sylfaen"/>
                <w:sz w:val="18"/>
                <w:szCs w:val="18"/>
              </w:rPr>
              <w:t>емонт</w:t>
            </w:r>
            <w:r>
              <w:rPr>
                <w:rFonts w:ascii="GHEA Grapalat" w:hAnsi="GHEA Grapalat" w:cs="Sylfaen"/>
                <w:sz w:val="18"/>
                <w:szCs w:val="18"/>
              </w:rPr>
              <w:t>а</w:t>
            </w:r>
            <w:r w:rsidRPr="007415E2">
              <w:rPr>
                <w:rFonts w:ascii="GHEA Grapalat" w:hAnsi="GHEA Grapalat" w:cs="Sylfaen"/>
                <w:sz w:val="18"/>
                <w:szCs w:val="18"/>
              </w:rPr>
              <w:t xml:space="preserve"> и текуще</w:t>
            </w:r>
            <w:r>
              <w:rPr>
                <w:rFonts w:ascii="GHEA Grapalat" w:hAnsi="GHEA Grapalat" w:cs="Sylfaen"/>
                <w:sz w:val="18"/>
                <w:szCs w:val="18"/>
              </w:rPr>
              <w:t>го</w:t>
            </w:r>
            <w:r w:rsidRPr="007415E2">
              <w:rPr>
                <w:rFonts w:ascii="GHEA Grapalat" w:hAnsi="GHEA Grapalat" w:cs="Sylfaen"/>
                <w:sz w:val="18"/>
                <w:szCs w:val="18"/>
              </w:rPr>
              <w:t xml:space="preserve"> обслуживани</w:t>
            </w:r>
            <w:r>
              <w:rPr>
                <w:rFonts w:ascii="GHEA Grapalat" w:hAnsi="GHEA Grapalat" w:cs="Sylfaen"/>
                <w:sz w:val="18"/>
                <w:szCs w:val="18"/>
              </w:rPr>
              <w:t>я</w:t>
            </w:r>
            <w:r w:rsidRPr="007415E2">
              <w:rPr>
                <w:rFonts w:ascii="GHEA Grapalat" w:hAnsi="GHEA Grapalat" w:cs="Sylfaen"/>
                <w:sz w:val="18"/>
                <w:szCs w:val="18"/>
              </w:rPr>
              <w:t xml:space="preserve"> блок</w:t>
            </w:r>
            <w:r>
              <w:rPr>
                <w:rFonts w:ascii="GHEA Grapalat" w:hAnsi="GHEA Grapalat" w:cs="Sylfaen"/>
                <w:sz w:val="18"/>
                <w:szCs w:val="18"/>
              </w:rPr>
              <w:t>ов</w:t>
            </w:r>
            <w:r w:rsidRPr="007415E2">
              <w:rPr>
                <w:rFonts w:ascii="GHEA Grapalat" w:hAnsi="GHEA Grapalat" w:cs="Sylfaen"/>
                <w:sz w:val="18"/>
                <w:szCs w:val="18"/>
              </w:rPr>
              <w:t xml:space="preserve"> дистанционного управления системы оповещения</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43014E23" w14:textId="77777777" w:rsidR="00C00752" w:rsidRPr="00003FAD" w:rsidRDefault="00693101"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w:t>
      </w:r>
      <w:r w:rsidR="002B32D6" w:rsidRPr="00003FAD">
        <w:rPr>
          <w:rFonts w:ascii="GHEA Grapalat" w:hAnsi="GHEA Grapalat"/>
          <w:b/>
          <w:color w:val="000000" w:themeColor="text1"/>
        </w:rPr>
        <w:t xml:space="preserve"> ТРЕБОВАНИЯ К ПРАВУ УЧАСТНИКА НА УЧАСТИЕ, </w:t>
      </w:r>
      <w:r w:rsidRPr="00003FAD">
        <w:rPr>
          <w:rFonts w:ascii="GHEA Grapalat" w:hAnsi="GHEA Grapalat"/>
          <w:b/>
          <w:color w:val="000000" w:themeColor="text1"/>
        </w:rPr>
        <w:br/>
      </w:r>
      <w:r w:rsidR="002B32D6" w:rsidRPr="00003FAD">
        <w:rPr>
          <w:rFonts w:ascii="GHEA Grapalat" w:hAnsi="GHEA Grapalat"/>
          <w:b/>
          <w:color w:val="000000" w:themeColor="text1"/>
        </w:rPr>
        <w:t>КВАЛИФИКАЦИОННЫЕ КРИТЕРИИ И ПОРЯДОК ИХ ОЦЕНКИ</w:t>
      </w:r>
    </w:p>
    <w:p w14:paraId="1B51C828"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r w:rsidRPr="00B741F9">
        <w:rPr>
          <w:rFonts w:ascii="GHEA Grapalat" w:hAnsi="GHEA Grapalat"/>
        </w:rPr>
        <w:t>2.1.</w:t>
      </w:r>
      <w:r w:rsidRPr="00B741F9">
        <w:rPr>
          <w:rFonts w:ascii="GHEA Grapalat" w:hAnsi="GHEA Grapalat"/>
        </w:rPr>
        <w:tab/>
        <w:t>В настоящей процедуре не имеют права участвовать лица:</w:t>
      </w:r>
    </w:p>
    <w:p w14:paraId="2B78580F"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которые на день подачи заявки в судебном порядке признаны банкротом; </w:t>
      </w:r>
    </w:p>
    <w:p w14:paraId="42D713C3"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3)</w:t>
      </w:r>
      <w:r w:rsidRPr="00B741F9">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sidRPr="00B741F9">
        <w:rPr>
          <w:rFonts w:ascii="Courier New" w:hAnsi="Courier New" w:cs="Courier New"/>
          <w:lang w:val="en-US"/>
        </w:rPr>
        <w:t> </w:t>
      </w:r>
      <w:r w:rsidRPr="00B741F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B741F9">
        <w:rPr>
          <w:rFonts w:ascii="Courier New" w:hAnsi="Courier New" w:cs="Courier New"/>
          <w:lang w:val="en-US"/>
        </w:rPr>
        <w:t> </w:t>
      </w:r>
      <w:r w:rsidRPr="00B741F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501DF149" w14:textId="77777777" w:rsidR="00C51269" w:rsidRPr="00B741F9" w:rsidDel="00664BFB" w:rsidRDefault="00C51269" w:rsidP="00C51269">
      <w:pPr>
        <w:widowControl w:val="0"/>
        <w:tabs>
          <w:tab w:val="left" w:pos="1134"/>
        </w:tabs>
        <w:spacing w:after="160"/>
        <w:ind w:firstLine="567"/>
        <w:jc w:val="both"/>
        <w:rPr>
          <w:del w:id="0" w:author="Inesa Kocharyan" w:date="2022-05-26T17:33:00Z"/>
          <w:rFonts w:ascii="GHEA Grapalat" w:hAnsi="GHEA Grapalat"/>
        </w:rPr>
      </w:pPr>
      <w:r w:rsidRPr="00B741F9">
        <w:rPr>
          <w:rFonts w:ascii="GHEA Grapalat" w:hAnsi="GHEA Grapalat"/>
        </w:rPr>
        <w:t>4)</w:t>
      </w:r>
      <w:r w:rsidRPr="00B741F9">
        <w:rPr>
          <w:rFonts w:ascii="GHEA Grapalat" w:hAnsi="GHEA Grapalat"/>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27BE685E"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5)</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B741F9">
        <w:rPr>
          <w:rFonts w:ascii="Courier New" w:hAnsi="Courier New" w:cs="Courier New"/>
          <w:lang w:val="en-US"/>
        </w:rPr>
        <w:t> </w:t>
      </w:r>
      <w:r w:rsidRPr="00B741F9">
        <w:rPr>
          <w:rFonts w:ascii="GHEA Grapalat" w:hAnsi="GHEA Grapalat"/>
        </w:rPr>
        <w:t xml:space="preserve">закупках; </w:t>
      </w:r>
    </w:p>
    <w:p w14:paraId="4EB6B8BC"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6)</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52D9F54A" w14:textId="35CFE89C"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lang w:val="hy-AM"/>
        </w:rPr>
        <w:t>7</w:t>
      </w:r>
      <w:r w:rsidRPr="00B741F9">
        <w:rPr>
          <w:rFonts w:ascii="GHEA Grapalat" w:hAnsi="GHEA Grapalat"/>
        </w:rPr>
        <w:t>) которые на основании абзаца «е» подпункта 2 пункта 1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 xml:space="preserve">г., на основании обязательств  o </w:t>
      </w:r>
      <w:r w:rsidRPr="00B741F9">
        <w:rPr>
          <w:rFonts w:ascii="GHEA Grapalat" w:hAnsi="GHEA Grapalat"/>
        </w:rPr>
        <w:lastRenderedPageBreak/>
        <w:t>неучастии в процедурах, на дату подачи заявки включены в список, предусмотренный подпунктом 2 пункта 2 того же постановления.</w:t>
      </w:r>
    </w:p>
    <w:p w14:paraId="0EA3EE6E" w14:textId="77777777" w:rsidR="00C51269" w:rsidRPr="00B741F9" w:rsidRDefault="00C51269" w:rsidP="00C51269">
      <w:pPr>
        <w:widowControl w:val="0"/>
        <w:tabs>
          <w:tab w:val="left" w:pos="1134"/>
        </w:tabs>
        <w:spacing w:after="160"/>
        <w:ind w:firstLine="567"/>
        <w:jc w:val="both"/>
        <w:rPr>
          <w:ins w:id="1" w:author="Inesa Kocharyan" w:date="2022-05-31T17:36:00Z"/>
          <w:rFonts w:ascii="GHEA Grapalat" w:hAnsi="GHEA Grapalat"/>
        </w:rPr>
      </w:pPr>
      <w:r w:rsidRPr="00B741F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1FE9D92" w14:textId="77777777" w:rsidR="00C51269" w:rsidRPr="00B741F9" w:rsidRDefault="00C51269" w:rsidP="00C51269">
      <w:pPr>
        <w:widowControl w:val="0"/>
        <w:tabs>
          <w:tab w:val="left" w:pos="1134"/>
        </w:tabs>
        <w:ind w:firstLine="567"/>
        <w:contextualSpacing/>
        <w:jc w:val="both"/>
        <w:rPr>
          <w:rFonts w:ascii="GHEA Grapalat" w:hAnsi="GHEA Grapalat" w:cs="Sylfaen"/>
        </w:rPr>
      </w:pPr>
      <w:r w:rsidRPr="00B741F9">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FEFB8F0" w14:textId="77777777" w:rsidR="00C51269" w:rsidRPr="00B741F9" w:rsidRDefault="00C51269" w:rsidP="00C51269">
      <w:pPr>
        <w:pStyle w:val="ListParagraph"/>
        <w:widowControl w:val="0"/>
        <w:numPr>
          <w:ilvl w:val="0"/>
          <w:numId w:val="32"/>
        </w:numPr>
        <w:tabs>
          <w:tab w:val="left" w:pos="1134"/>
        </w:tabs>
        <w:ind w:left="426"/>
        <w:contextualSpacing/>
        <w:jc w:val="both"/>
        <w:rPr>
          <w:rFonts w:ascii="GHEA Grapalat" w:hAnsi="GHEA Grapalat" w:cs="Sylfaen"/>
        </w:rPr>
      </w:pPr>
      <w:r w:rsidRPr="00B741F9">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0A96B34C" w14:textId="77777777" w:rsidR="00C51269" w:rsidRPr="00B741F9" w:rsidRDefault="00C51269" w:rsidP="00C51269">
      <w:pPr>
        <w:pStyle w:val="ListParagraph"/>
        <w:widowControl w:val="0"/>
        <w:numPr>
          <w:ilvl w:val="0"/>
          <w:numId w:val="32"/>
        </w:numPr>
        <w:tabs>
          <w:tab w:val="left" w:pos="1134"/>
        </w:tabs>
        <w:ind w:left="426" w:hanging="284"/>
        <w:contextualSpacing/>
        <w:jc w:val="both"/>
        <w:rPr>
          <w:rFonts w:ascii="GHEA Grapalat" w:hAnsi="GHEA Grapalat" w:cs="Sylfaen"/>
        </w:rPr>
      </w:pPr>
      <w:r w:rsidRPr="00B741F9">
        <w:rPr>
          <w:rFonts w:ascii="GHEA Grapalat" w:hAnsi="GHEA Grapalat" w:cs="Sylfaen"/>
        </w:rPr>
        <w:t>в качестве отобранного участника отказался или лишился  права заключения договора.</w:t>
      </w:r>
    </w:p>
    <w:p w14:paraId="5269117F" w14:textId="77777777" w:rsidR="00C51269" w:rsidRPr="00B741F9" w:rsidRDefault="00C51269" w:rsidP="00C51269">
      <w:pPr>
        <w:widowControl w:val="0"/>
        <w:tabs>
          <w:tab w:val="left" w:pos="1134"/>
        </w:tabs>
        <w:spacing w:after="160"/>
        <w:ind w:firstLine="567"/>
        <w:jc w:val="both"/>
        <w:rPr>
          <w:rFonts w:ascii="GHEA Grapalat" w:hAnsi="GHEA Grapalat" w:cs="Sylfaen"/>
        </w:rPr>
      </w:pPr>
      <w:r w:rsidRPr="00B741F9">
        <w:rPr>
          <w:rFonts w:ascii="GHEA Grapalat" w:hAnsi="GHEA Grapalat"/>
        </w:rPr>
        <w:t>2.2.</w:t>
      </w:r>
      <w:r w:rsidRPr="00B741F9">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3D11965" w14:textId="2F5C2266"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rPr>
        <w:t>2.3.</w:t>
      </w:r>
      <w:r w:rsidRPr="00B741F9">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в период его нахождения автоматически приводит к ограничению права аффилированных с ним лиц на участие в процессе закупок.</w:t>
      </w:r>
    </w:p>
    <w:p w14:paraId="27C7EC85"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BC95FF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По смыслу пункта 119 Порядка:</w:t>
      </w:r>
    </w:p>
    <w:p w14:paraId="377362AB"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609D0F1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2)</w:t>
      </w:r>
      <w:r w:rsidRPr="00B741F9">
        <w:rPr>
          <w:rFonts w:ascii="GHEA Grapalat" w:hAnsi="GHEA Grapalat"/>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458BE73"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участником, распоряжающимся более чем десятью процентами акций данного юридического лица;</w:t>
      </w:r>
    </w:p>
    <w:p w14:paraId="5B8EF421"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63872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0E82E58D"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EAD1AD4"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1EB11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200D29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3)</w:t>
      </w:r>
      <w:r w:rsidRPr="00B741F9">
        <w:rPr>
          <w:rFonts w:ascii="GHEA Grapalat" w:hAnsi="GHEA Grapalat"/>
        </w:rPr>
        <w:tab/>
        <w:t>участники, не имеющие статуса физического лица, считаются взаимосвязанными, если:</w:t>
      </w:r>
    </w:p>
    <w:p w14:paraId="449B894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B741F9">
        <w:rPr>
          <w:rFonts w:ascii="Courier New" w:hAnsi="Courier New" w:cs="Courier New"/>
          <w:lang w:val="en-US"/>
        </w:rPr>
        <w:t> </w:t>
      </w:r>
      <w:r w:rsidRPr="00B741F9">
        <w:rPr>
          <w:rFonts w:ascii="GHEA Grapalat" w:hAnsi="GHEA Grapalat"/>
        </w:rPr>
        <w:t>лица;</w:t>
      </w:r>
    </w:p>
    <w:p w14:paraId="1DEE38E5"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709635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E34B249"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они действовали или действуют согласованно, исходя из общих экономических интересов.</w:t>
      </w:r>
    </w:p>
    <w:p w14:paraId="66A85E67" w14:textId="77777777" w:rsidR="00C51269" w:rsidRPr="00B741F9" w:rsidRDefault="00C51269" w:rsidP="00C51269">
      <w:pPr>
        <w:widowControl w:val="0"/>
        <w:tabs>
          <w:tab w:val="left" w:pos="1134"/>
        </w:tabs>
        <w:spacing w:after="160"/>
        <w:ind w:firstLine="567"/>
        <w:jc w:val="both"/>
        <w:rPr>
          <w:ins w:id="2" w:author="Vardan" w:date="2022-05-29T21:57:00Z"/>
          <w:rFonts w:ascii="GHEA Grapalat" w:hAnsi="GHEA Grapalat"/>
        </w:rPr>
      </w:pPr>
      <w:r w:rsidRPr="00B741F9">
        <w:rPr>
          <w:rFonts w:ascii="GHEA Grapalat" w:hAnsi="GHEA Grapalat"/>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643A84FC"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bookmarkStart w:id="3" w:name="_Hlk187925270"/>
      <w:r w:rsidRPr="00B741F9">
        <w:rPr>
          <w:rFonts w:ascii="GHEA Grapalat" w:hAnsi="GHEA Grapalat"/>
        </w:rPr>
        <w:t>2.4.</w:t>
      </w:r>
      <w:r w:rsidRPr="00B741F9">
        <w:rPr>
          <w:rFonts w:ascii="GHEA Grapalat" w:hAnsi="GHEA Grapalat"/>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p>
    <w:p w14:paraId="340CA325" w14:textId="77777777" w:rsidR="00C51269" w:rsidRPr="00B741F9" w:rsidRDefault="00C51269" w:rsidP="00C51269">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2.5.</w:t>
      </w:r>
      <w:r w:rsidRPr="00B741F9">
        <w:rPr>
          <w:rFonts w:ascii="GHEA Grapalat" w:hAnsi="GHEA Grapalat"/>
          <w:sz w:val="24"/>
          <w:szCs w:val="24"/>
        </w:rPr>
        <w:tab/>
        <w:t xml:space="preserve">Заключаемый в рамках настоящей процедуры договор может быть </w:t>
      </w:r>
      <w:r w:rsidRPr="00B741F9">
        <w:rPr>
          <w:rFonts w:ascii="GHEA Grapalat" w:hAnsi="GHEA Grapalat"/>
          <w:sz w:val="24"/>
          <w:szCs w:val="24"/>
        </w:rPr>
        <w:lastRenderedPageBreak/>
        <w:t xml:space="preserve">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B741F9">
        <w:rPr>
          <w:rFonts w:ascii="GHEA Grapalat" w:hAnsi="GHEA Grapalat"/>
        </w:rPr>
        <w:t>(на о</w:t>
      </w:r>
      <w:r w:rsidRPr="00B741F9">
        <w:rPr>
          <w:rFonts w:ascii="GHEA Grapalat" w:hAnsi="GHEA Grapalat"/>
          <w:sz w:val="24"/>
          <w:szCs w:val="24"/>
        </w:rPr>
        <w:t>дин и тот же</w:t>
      </w:r>
      <w:r w:rsidRPr="00B741F9">
        <w:rPr>
          <w:rFonts w:ascii="GHEA Grapalat" w:hAnsi="GHEA Grapalat"/>
        </w:rPr>
        <w:t xml:space="preserve"> лот)</w:t>
      </w:r>
      <w:r w:rsidRPr="00B741F9">
        <w:rPr>
          <w:rFonts w:ascii="GHEA Grapalat" w:hAnsi="GHEA Grapalat"/>
          <w:sz w:val="24"/>
          <w:szCs w:val="24"/>
        </w:rPr>
        <w:t xml:space="preserve">. </w:t>
      </w:r>
    </w:p>
    <w:p w14:paraId="63DB95F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2.6.</w:t>
      </w:r>
      <w:r w:rsidRPr="00B741F9">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14:paraId="7A15D2B0" w14:textId="77777777" w:rsidR="00C51269" w:rsidRPr="00B741F9" w:rsidRDefault="00C51269" w:rsidP="00C51269">
      <w:pPr>
        <w:pStyle w:val="BodyTextIndent2"/>
        <w:widowControl w:val="0"/>
        <w:spacing w:after="160" w:line="240" w:lineRule="auto"/>
        <w:rPr>
          <w:rFonts w:ascii="GHEA Grapalat" w:hAnsi="GHEA Grapalat" w:cs="Sylfaen"/>
          <w:sz w:val="24"/>
          <w:szCs w:val="24"/>
        </w:rPr>
      </w:pPr>
      <w:r w:rsidRPr="00B741F9">
        <w:rPr>
          <w:rFonts w:ascii="GHEA Grapalat" w:hAnsi="GHEA Grapalat"/>
          <w:sz w:val="24"/>
          <w:szCs w:val="24"/>
        </w:rPr>
        <w:t>В подобном случае:</w:t>
      </w:r>
    </w:p>
    <w:p w14:paraId="3240AA97"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(на один и тот же лот</w:t>
      </w:r>
      <w:r w:rsidRPr="00B741F9">
        <w:rPr>
          <w:rFonts w:ascii="GHEA Grapalat" w:hAnsi="GHEA Grapalat"/>
        </w:rPr>
        <w:t>)</w:t>
      </w:r>
      <w:r w:rsidRPr="00B741F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5DD380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bookmarkEnd w:id="3"/>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w:t>
      </w:r>
      <w:r w:rsidR="00F9791A" w:rsidRPr="00003FAD">
        <w:rPr>
          <w:rFonts w:ascii="GHEA Grapalat" w:hAnsi="GHEA Grapalat"/>
          <w:color w:val="000000" w:themeColor="text1"/>
          <w:lang w:val="hy-AM"/>
        </w:rPr>
        <w:lastRenderedPageBreak/>
        <w:t xml:space="preserve">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34ACF2F7"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w:t>
      </w:r>
      <w:r w:rsidR="00F47E60" w:rsidRPr="009461CA">
        <w:rPr>
          <w:rFonts w:ascii="GHEA Grapalat" w:hAnsi="GHEA Grapalat"/>
          <w:color w:val="FF0000"/>
          <w:sz w:val="24"/>
          <w:szCs w:val="24"/>
        </w:rPr>
        <w:t xml:space="preserve">в </w:t>
      </w:r>
      <w:r w:rsidR="00EB7822">
        <w:rPr>
          <w:rFonts w:ascii="GHEA Grapalat" w:hAnsi="GHEA Grapalat"/>
          <w:b/>
          <w:color w:val="FF0000"/>
          <w:sz w:val="24"/>
          <w:szCs w:val="24"/>
        </w:rPr>
        <w:t>1</w:t>
      </w:r>
      <w:r w:rsidR="00D940D8">
        <w:rPr>
          <w:rFonts w:ascii="GHEA Grapalat" w:hAnsi="GHEA Grapalat"/>
          <w:b/>
          <w:color w:val="FF0000"/>
          <w:sz w:val="24"/>
          <w:szCs w:val="24"/>
          <w:lang w:val="hy-AM"/>
        </w:rPr>
        <w:t>0</w:t>
      </w:r>
      <w:r w:rsidR="00EB7822">
        <w:rPr>
          <w:rFonts w:ascii="GHEA Grapalat" w:hAnsi="GHEA Grapalat"/>
          <w:b/>
          <w:color w:val="FF0000"/>
          <w:sz w:val="24"/>
          <w:szCs w:val="24"/>
        </w:rPr>
        <w:t xml:space="preserve">:00 часов, </w:t>
      </w:r>
      <w:r w:rsidR="00B04D7F">
        <w:rPr>
          <w:rFonts w:ascii="GHEA Grapalat" w:hAnsi="GHEA Grapalat"/>
          <w:b/>
          <w:i/>
          <w:color w:val="FF0000"/>
          <w:sz w:val="22"/>
          <w:szCs w:val="22"/>
        </w:rPr>
        <w:t>07.01</w:t>
      </w:r>
      <w:r w:rsidR="004719A8" w:rsidRPr="00D723C8">
        <w:rPr>
          <w:rFonts w:ascii="GHEA Grapalat" w:hAnsi="GHEA Grapalat"/>
          <w:b/>
          <w:color w:val="FF0000"/>
          <w:sz w:val="22"/>
          <w:szCs w:val="22"/>
        </w:rPr>
        <w:t>.</w:t>
      </w:r>
      <w:r w:rsidR="004719A8">
        <w:rPr>
          <w:rFonts w:ascii="GHEA Grapalat" w:hAnsi="GHEA Grapalat"/>
          <w:b/>
          <w:color w:val="FF0000"/>
          <w:sz w:val="22"/>
          <w:szCs w:val="22"/>
        </w:rPr>
        <w:t>202</w:t>
      </w:r>
      <w:r w:rsidR="00B04D7F">
        <w:rPr>
          <w:rFonts w:ascii="GHEA Grapalat" w:hAnsi="GHEA Grapalat"/>
          <w:b/>
          <w:color w:val="FF0000"/>
          <w:sz w:val="22"/>
          <w:szCs w:val="22"/>
        </w:rPr>
        <w:t>6</w:t>
      </w:r>
      <w:r w:rsidR="004719A8" w:rsidRPr="009461CA">
        <w:rPr>
          <w:rFonts w:ascii="GHEA Grapalat" w:hAnsi="GHEA Grapalat"/>
          <w:b/>
          <w:color w:val="FF0000"/>
          <w:sz w:val="22"/>
          <w:szCs w:val="22"/>
        </w:rPr>
        <w:t xml:space="preserve"> </w:t>
      </w:r>
      <w:r w:rsidR="00F47E60" w:rsidRPr="009461CA">
        <w:rPr>
          <w:rFonts w:ascii="GHEA Grapalat" w:hAnsi="GHEA Grapalat"/>
          <w:color w:val="FF0000"/>
          <w:sz w:val="24"/>
          <w:szCs w:val="24"/>
        </w:rPr>
        <w:t>года</w:t>
      </w:r>
      <w:r w:rsidR="00F47E60" w:rsidRPr="00003FAD">
        <w:rPr>
          <w:rFonts w:ascii="GHEA Grapalat" w:hAnsi="GHEA Grapalat"/>
          <w:color w:val="000000" w:themeColor="text1"/>
          <w:sz w:val="24"/>
          <w:szCs w:val="24"/>
        </w:rPr>
        <w:t>.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4"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E1F4FE8" w14:textId="77777777" w:rsidR="00B95FE0" w:rsidRPr="00003FAD"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44331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 </w:t>
      </w:r>
      <w:r w:rsidR="00443317" w:rsidRPr="00003FAD">
        <w:rPr>
          <w:rFonts w:ascii="GHEA Grapalat" w:hAnsi="GHEA Grapalat"/>
          <w:color w:val="000000" w:themeColor="text1"/>
          <w:sz w:val="24"/>
          <w:szCs w:val="24"/>
        </w:rPr>
        <w:t>стоимость</w:t>
      </w:r>
      <w:r w:rsidR="00716B81" w:rsidRPr="00003FAD">
        <w:rPr>
          <w:rFonts w:ascii="GHEA Grapalat" w:hAnsi="GHEA Grapalat"/>
          <w:color w:val="000000" w:themeColor="text1"/>
          <w:sz w:val="24"/>
          <w:szCs w:val="24"/>
        </w:rPr>
        <w:t xml:space="preserve"> (совокупность себестоимости и прогнозируемой прибыли) </w:t>
      </w:r>
      <w:r w:rsidRPr="00003FAD">
        <w:rPr>
          <w:rFonts w:ascii="GHEA Grapalat" w:hAnsi="GHEA Grapalat"/>
          <w:color w:val="000000" w:themeColor="text1"/>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w:t>
      </w:r>
      <w:r w:rsidRPr="00003FAD">
        <w:rPr>
          <w:rFonts w:ascii="GHEA Grapalat" w:hAnsi="GHEA Grapalat"/>
          <w:color w:val="000000" w:themeColor="text1"/>
          <w:sz w:val="24"/>
          <w:szCs w:val="24"/>
        </w:rPr>
        <w:lastRenderedPageBreak/>
        <w:t>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003FAD">
        <w:rPr>
          <w:rFonts w:ascii="GHEA Grapalat" w:hAnsi="GHEA Grapalat"/>
          <w:color w:val="000000" w:themeColor="text1"/>
          <w:sz w:val="24"/>
          <w:szCs w:val="24"/>
        </w:rPr>
        <w:t xml:space="preserve"> При этом:</w:t>
      </w:r>
      <w:r w:rsidRPr="00003FAD">
        <w:rPr>
          <w:rFonts w:ascii="GHEA Grapalat" w:hAnsi="GHEA Grapalat"/>
          <w:color w:val="000000" w:themeColor="text1"/>
          <w:sz w:val="24"/>
          <w:szCs w:val="24"/>
        </w:rPr>
        <w:t xml:space="preserve"> </w:t>
      </w:r>
    </w:p>
    <w:p w14:paraId="22495E9C" w14:textId="77777777" w:rsidR="00732678" w:rsidRPr="00003FAD" w:rsidRDefault="00940B86"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а) о</w:t>
      </w:r>
      <w:r w:rsidR="00B95FE0" w:rsidRPr="00003FAD">
        <w:rPr>
          <w:rFonts w:ascii="GHEA Grapalat" w:hAnsi="GHEA Grapalat"/>
          <w:color w:val="000000" w:themeColor="text1"/>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003FAD">
        <w:rPr>
          <w:rFonts w:ascii="GHEA Grapalat" w:hAnsi="GHEA Grapalat"/>
          <w:color w:val="000000" w:themeColor="text1"/>
          <w:sz w:val="24"/>
          <w:szCs w:val="24"/>
        </w:rPr>
        <w:t>,</w:t>
      </w:r>
      <w:r w:rsidR="00B95FE0" w:rsidRPr="00003FAD">
        <w:rPr>
          <w:rFonts w:ascii="GHEA Grapalat" w:hAnsi="GHEA Grapalat"/>
          <w:color w:val="000000" w:themeColor="text1"/>
          <w:sz w:val="24"/>
          <w:szCs w:val="24"/>
        </w:rPr>
        <w:t xml:space="preserve"> </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lastRenderedPageBreak/>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2A7437BB"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w:t>
      </w:r>
      <w:r w:rsidR="00A649CC" w:rsidRPr="009461CA">
        <w:rPr>
          <w:rFonts w:ascii="GHEA Grapalat" w:hAnsi="GHEA Grapalat"/>
          <w:color w:val="FF0000"/>
          <w:sz w:val="24"/>
          <w:szCs w:val="24"/>
        </w:rPr>
        <w:t xml:space="preserve">в </w:t>
      </w:r>
      <w:r w:rsidR="00EB7822">
        <w:rPr>
          <w:rFonts w:ascii="GHEA Grapalat" w:hAnsi="GHEA Grapalat"/>
          <w:b/>
          <w:color w:val="FF0000"/>
          <w:sz w:val="24"/>
          <w:szCs w:val="24"/>
        </w:rPr>
        <w:t>1</w:t>
      </w:r>
      <w:r w:rsidR="00D940D8">
        <w:rPr>
          <w:rFonts w:ascii="GHEA Grapalat" w:hAnsi="GHEA Grapalat"/>
          <w:b/>
          <w:color w:val="FF0000"/>
          <w:sz w:val="24"/>
          <w:szCs w:val="24"/>
          <w:lang w:val="hy-AM"/>
        </w:rPr>
        <w:t>0</w:t>
      </w:r>
      <w:r w:rsidR="00EB7822">
        <w:rPr>
          <w:rFonts w:ascii="GHEA Grapalat" w:hAnsi="GHEA Grapalat"/>
          <w:b/>
          <w:color w:val="FF0000"/>
          <w:sz w:val="24"/>
          <w:szCs w:val="24"/>
        </w:rPr>
        <w:t xml:space="preserve">:00 часов, </w:t>
      </w:r>
      <w:r w:rsidR="00B04D7F">
        <w:rPr>
          <w:rFonts w:ascii="GHEA Grapalat" w:hAnsi="GHEA Grapalat"/>
          <w:b/>
          <w:i/>
          <w:color w:val="FF0000"/>
          <w:sz w:val="22"/>
          <w:szCs w:val="22"/>
        </w:rPr>
        <w:t>07.01</w:t>
      </w:r>
      <w:r w:rsidR="004719A8" w:rsidRPr="00D723C8">
        <w:rPr>
          <w:rFonts w:ascii="GHEA Grapalat" w:hAnsi="GHEA Grapalat"/>
          <w:b/>
          <w:color w:val="FF0000"/>
          <w:sz w:val="22"/>
          <w:szCs w:val="22"/>
        </w:rPr>
        <w:t>.</w:t>
      </w:r>
      <w:r w:rsidR="004719A8">
        <w:rPr>
          <w:rFonts w:ascii="GHEA Grapalat" w:hAnsi="GHEA Grapalat"/>
          <w:b/>
          <w:color w:val="FF0000"/>
          <w:sz w:val="22"/>
          <w:szCs w:val="22"/>
        </w:rPr>
        <w:t>202</w:t>
      </w:r>
      <w:r w:rsidR="00B04D7F">
        <w:rPr>
          <w:rFonts w:ascii="GHEA Grapalat" w:hAnsi="GHEA Grapalat"/>
          <w:b/>
          <w:color w:val="FF0000"/>
          <w:sz w:val="22"/>
          <w:szCs w:val="22"/>
        </w:rPr>
        <w:t>6</w:t>
      </w:r>
      <w:r w:rsidR="004719A8" w:rsidRPr="009461CA">
        <w:rPr>
          <w:rFonts w:ascii="GHEA Grapalat" w:hAnsi="GHEA Grapalat"/>
          <w:b/>
          <w:color w:val="FF0000"/>
          <w:sz w:val="22"/>
          <w:szCs w:val="22"/>
        </w:rPr>
        <w:t xml:space="preserve"> </w:t>
      </w:r>
      <w:r w:rsidR="00A649CC" w:rsidRPr="00003FAD">
        <w:rPr>
          <w:rFonts w:ascii="GHEA Grapalat" w:hAnsi="GHEA Grapalat"/>
          <w:color w:val="000000" w:themeColor="text1"/>
          <w:sz w:val="24"/>
          <w:szCs w:val="24"/>
        </w:rPr>
        <w:t>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за исключением случая, установленного 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lastRenderedPageBreak/>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5"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8.7 Если цены участников, подавших заявки, удовлетворяющие требованиям приглашения, превышают закупочную цену, то оценочная комиссия может </w:t>
      </w:r>
      <w:r w:rsidRPr="00003FAD">
        <w:rPr>
          <w:rFonts w:ascii="GHEA Grapalat" w:hAnsi="GHEA Grapalat"/>
          <w:color w:val="000000" w:themeColor="text1"/>
          <w:sz w:val="24"/>
          <w:szCs w:val="24"/>
        </w:rPr>
        <w:lastRenderedPageBreak/>
        <w:t>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9126652" w14:textId="0B1D0CB2"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w:t>
      </w:r>
      <w:r w:rsidRPr="00B741F9">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предлагается участником в качестве субподрядчика, комиссия приостанавливает заседание на один рабочий день, а секретарь комиссии в тот же день </w:t>
      </w:r>
      <w:r w:rsidRPr="00B741F9">
        <w:rPr>
          <w:rFonts w:ascii="GHEA Grapalat" w:hAnsi="GHEA Grapalat"/>
        </w:rPr>
        <w:t xml:space="preserve">с помощью системы </w:t>
      </w:r>
      <w:r w:rsidRPr="00B741F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1EC499B"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70D095D9" w14:textId="720AFA13"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8.9.1</w:t>
      </w:r>
      <w:r w:rsidRPr="00B741F9">
        <w:rPr>
          <w:rFonts w:ascii="GHEA Grapalat" w:hAnsi="GHEA Grapalat"/>
          <w:sz w:val="24"/>
          <w:szCs w:val="24"/>
          <w:lang w:val="hy-AM"/>
        </w:rPr>
        <w:t>.</w:t>
      </w:r>
      <w:r w:rsidRPr="00B741F9">
        <w:rPr>
          <w:rFonts w:ascii="GHEA Grapalat" w:hAnsi="GHEA Grapalat"/>
          <w:sz w:val="24"/>
          <w:szCs w:val="24"/>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заявка участника отклоняется.</w:t>
      </w:r>
    </w:p>
    <w:p w14:paraId="0D119E2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8.10.</w:t>
      </w:r>
      <w:r w:rsidRPr="00B741F9">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77EDA6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lastRenderedPageBreak/>
        <w:t>8.11.</w:t>
      </w:r>
      <w:r w:rsidRPr="00B741F9">
        <w:rPr>
          <w:rFonts w:ascii="GHEA Grapalat" w:hAnsi="GHEA Grapalat"/>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741F9" w:rsidDel="00A5199D">
        <w:rPr>
          <w:rFonts w:ascii="GHEA Grapalat" w:hAnsi="GHEA Grapalat"/>
          <w:sz w:val="24"/>
          <w:szCs w:val="24"/>
        </w:rPr>
        <w:t xml:space="preserve"> </w:t>
      </w:r>
      <w:r w:rsidRPr="00B741F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31FE029"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8.12.</w:t>
      </w:r>
      <w:r w:rsidRPr="00B741F9">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28E770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8.13.</w:t>
      </w:r>
      <w:r w:rsidRPr="00B741F9">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14:paraId="51D08586"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1)</w:t>
      </w:r>
      <w:r w:rsidRPr="00B741F9">
        <w:rPr>
          <w:rFonts w:ascii="GHEA Grapalat" w:hAnsi="GHEA Grapalat"/>
          <w:sz w:val="24"/>
          <w:szCs w:val="24"/>
        </w:rPr>
        <w:tab/>
        <w:t>опубликовывает в бюллетене воспроизведенный (отсканированный) с</w:t>
      </w:r>
      <w:r w:rsidRPr="00B741F9">
        <w:rPr>
          <w:rFonts w:ascii="Courier New" w:hAnsi="Courier New" w:cs="Courier New"/>
          <w:sz w:val="24"/>
          <w:szCs w:val="24"/>
          <w:lang w:val="en-US"/>
        </w:rPr>
        <w:t> </w:t>
      </w:r>
      <w:r w:rsidRPr="00B741F9">
        <w:rPr>
          <w:rFonts w:ascii="GHEA Grapalat" w:hAnsi="GHEA Grapalat"/>
          <w:sz w:val="24"/>
          <w:szCs w:val="24"/>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B741F9">
        <w:t xml:space="preserve"> </w:t>
      </w:r>
      <w:r w:rsidRPr="00B741F9">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479F388D"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опубликовывает в бюллетене воспроизведенные (отсканированные) с</w:t>
      </w:r>
      <w:r w:rsidRPr="00B741F9">
        <w:rPr>
          <w:rFonts w:ascii="Courier New" w:hAnsi="Courier New" w:cs="Courier New"/>
          <w:sz w:val="24"/>
          <w:szCs w:val="24"/>
          <w:lang w:val="en-US"/>
        </w:rPr>
        <w:t> </w:t>
      </w:r>
      <w:r w:rsidRPr="00B741F9">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2494F04" w14:textId="77777777" w:rsidR="00A52308" w:rsidRPr="00B741F9" w:rsidRDefault="00A52308" w:rsidP="00A52308">
      <w:pPr>
        <w:widowControl w:val="0"/>
        <w:tabs>
          <w:tab w:val="left" w:pos="1276"/>
        </w:tabs>
        <w:jc w:val="both"/>
        <w:rPr>
          <w:rFonts w:ascii="GHEA Grapalat" w:hAnsi="GHEA Grapalat"/>
        </w:rPr>
      </w:pPr>
      <w:r w:rsidRPr="00B741F9">
        <w:rPr>
          <w:rFonts w:ascii="GHEA Grapalat" w:hAnsi="GHEA Grapalat"/>
        </w:rPr>
        <w:t>8.</w:t>
      </w:r>
      <w:r w:rsidRPr="00B741F9">
        <w:rPr>
          <w:rFonts w:ascii="GHEA Grapalat" w:hAnsi="GHEA Grapalat"/>
          <w:lang w:val="hy-AM"/>
        </w:rPr>
        <w:t>14</w:t>
      </w:r>
      <w:r w:rsidRPr="00B741F9">
        <w:rPr>
          <w:rFonts w:ascii="GHEA Grapalat" w:hAnsi="GHEA Grapalat"/>
        </w:rPr>
        <w:t>.</w:t>
      </w:r>
      <w:r w:rsidRPr="00B741F9" w:rsidDel="00D0526D">
        <w:rPr>
          <w:rFonts w:ascii="GHEA Grapalat" w:hAnsi="GHEA Grapalat"/>
        </w:rPr>
        <w:t xml:space="preserve"> </w:t>
      </w:r>
      <w:r w:rsidRPr="00B741F9">
        <w:rPr>
          <w:rFonts w:ascii="GHEA Grapalat" w:hAnsi="GHEA Grapalat"/>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w:t>
      </w:r>
      <w:r w:rsidRPr="00B741F9">
        <w:rPr>
          <w:rStyle w:val="ezkurwreuab5ozgtqnkl"/>
          <w:rFonts w:ascii="GHEA Grapalat" w:hAnsi="GHEA Grapalat"/>
        </w:rPr>
        <w:t>следующих</w:t>
      </w:r>
      <w:r w:rsidRPr="00B741F9">
        <w:rPr>
          <w:rFonts w:ascii="GHEA Grapalat" w:hAnsi="GHEA Grapalat"/>
        </w:rPr>
        <w:t xml:space="preserve"> </w:t>
      </w:r>
      <w:r w:rsidRPr="00B741F9">
        <w:rPr>
          <w:rStyle w:val="ezkurwreuab5ozgtqnkl"/>
          <w:rFonts w:ascii="GHEA Grapalat" w:hAnsi="GHEA Grapalat"/>
        </w:rPr>
        <w:t>за днем</w:t>
      </w:r>
      <w:r w:rsidRPr="00B741F9">
        <w:rPr>
          <w:rFonts w:ascii="GHEA Grapalat" w:hAnsi="GHEA Grapalat"/>
        </w:rPr>
        <w:t xml:space="preserve"> </w:t>
      </w:r>
      <w:r w:rsidRPr="00B741F9">
        <w:rPr>
          <w:rStyle w:val="ezkurwreuab5ozgtqnkl"/>
          <w:rFonts w:ascii="GHEA Grapalat" w:hAnsi="GHEA Grapalat"/>
        </w:rPr>
        <w:t>получения</w:t>
      </w:r>
      <w:r w:rsidRPr="00B741F9">
        <w:rPr>
          <w:rFonts w:ascii="GHEA Grapalat" w:hAnsi="GHEA Grapalat"/>
        </w:rPr>
        <w:t xml:space="preserve"> </w:t>
      </w:r>
      <w:r w:rsidRPr="00B741F9">
        <w:rPr>
          <w:rStyle w:val="ezkurwreuab5ozgtqnkl"/>
          <w:rFonts w:ascii="GHEA Grapalat" w:hAnsi="GHEA Grapalat"/>
        </w:rPr>
        <w:t>решения</w:t>
      </w:r>
      <w:r w:rsidRPr="00B741F9">
        <w:rPr>
          <w:rFonts w:ascii="GHEA Grapalat" w:hAnsi="GHEA Grapalat"/>
        </w:rPr>
        <w:t>.</w:t>
      </w:r>
      <w:r w:rsidRPr="00B741F9">
        <w:t xml:space="preserve"> </w:t>
      </w:r>
      <w:r w:rsidRPr="00B741F9">
        <w:rPr>
          <w:rFonts w:ascii="GHEA Grapalat" w:hAnsi="GHEA Grapalat"/>
        </w:rPr>
        <w:t xml:space="preserve">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w:t>
      </w:r>
      <w:r w:rsidRPr="00B741F9">
        <w:rPr>
          <w:rFonts w:ascii="GHEA Grapalat" w:hAnsi="GHEA Grapalat"/>
        </w:rPr>
        <w:lastRenderedPageBreak/>
        <w:t>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B741F9">
        <w:t xml:space="preserve"> </w:t>
      </w:r>
      <w:r w:rsidRPr="00B741F9">
        <w:rPr>
          <w:rFonts w:ascii="GHEA Grapalat" w:hAnsi="GHEA Grapalat"/>
        </w:rPr>
        <w:t xml:space="preserve">если по результатам судебного разбирательства возможность исполнения решения не исчезла. </w:t>
      </w:r>
    </w:p>
    <w:p w14:paraId="11692579" w14:textId="77777777" w:rsidR="00A52308" w:rsidRPr="00B741F9" w:rsidRDefault="00A52308" w:rsidP="00A52308">
      <w:pPr>
        <w:widowControl w:val="0"/>
        <w:tabs>
          <w:tab w:val="left" w:pos="1276"/>
        </w:tabs>
        <w:rPr>
          <w:rFonts w:ascii="GHEA Grapalat" w:hAnsi="GHEA Grapalat"/>
        </w:rPr>
      </w:pPr>
      <w:r w:rsidRPr="00B741F9">
        <w:rPr>
          <w:rFonts w:ascii="GHEA Grapalat" w:hAnsi="GHEA Grapalat"/>
        </w:rPr>
        <w:t xml:space="preserve">     Если:</w:t>
      </w:r>
    </w:p>
    <w:p w14:paraId="09CF3E58" w14:textId="77777777" w:rsidR="00A52308" w:rsidRPr="00B741F9" w:rsidRDefault="00A52308" w:rsidP="00A52308">
      <w:pPr>
        <w:pStyle w:val="ListParagraph"/>
        <w:widowControl w:val="0"/>
        <w:numPr>
          <w:ilvl w:val="0"/>
          <w:numId w:val="32"/>
        </w:numPr>
        <w:ind w:left="0" w:firstLine="284"/>
        <w:contextualSpacing/>
        <w:jc w:val="both"/>
        <w:rPr>
          <w:rFonts w:ascii="GHEA Grapalat" w:hAnsi="GHEA Grapalat"/>
        </w:rPr>
      </w:pPr>
      <w:r w:rsidRPr="00B741F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6E976FF6" w14:textId="77777777" w:rsidR="00A52308" w:rsidRPr="00B741F9" w:rsidRDefault="00A52308" w:rsidP="00A52308">
      <w:pPr>
        <w:pStyle w:val="ListParagraph"/>
        <w:widowControl w:val="0"/>
        <w:numPr>
          <w:ilvl w:val="0"/>
          <w:numId w:val="32"/>
        </w:numPr>
        <w:ind w:left="0" w:firstLine="284"/>
        <w:contextualSpacing/>
        <w:jc w:val="both"/>
        <w:rPr>
          <w:rFonts w:ascii="GHEA Grapalat" w:hAnsi="GHEA Grapalat"/>
        </w:rPr>
      </w:pPr>
      <w:r w:rsidRPr="00B741F9">
        <w:rPr>
          <w:rFonts w:ascii="GHEA Grapalat" w:hAnsi="GHEA Grapalat"/>
        </w:rPr>
        <w:t>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B741F9" w:rsidDel="006D682E">
        <w:rPr>
          <w:rFonts w:ascii="GHEA Grapalat" w:hAnsi="GHEA Grapalat"/>
        </w:rPr>
        <w:t xml:space="preserve"> </w:t>
      </w:r>
      <w:r w:rsidRPr="00B741F9">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42AF20D6" w14:textId="77777777" w:rsidR="00A52308" w:rsidRPr="00B741F9" w:rsidRDefault="00A52308" w:rsidP="00A52308">
      <w:pPr>
        <w:widowControl w:val="0"/>
        <w:tabs>
          <w:tab w:val="left" w:pos="1134"/>
        </w:tabs>
        <w:ind w:left="-360"/>
        <w:jc w:val="both"/>
        <w:rPr>
          <w:rFonts w:ascii="GHEA Grapalat" w:hAnsi="GHEA Grapalat" w:cs="Sylfaen"/>
        </w:rPr>
      </w:pPr>
      <w:r w:rsidRPr="00B741F9">
        <w:rPr>
          <w:rFonts w:ascii="GHEA Grapalat" w:hAnsi="GHEA Grapalat" w:cs="Sylfaen"/>
        </w:rPr>
        <w:t xml:space="preserve">          При этом;</w:t>
      </w:r>
    </w:p>
    <w:p w14:paraId="538B7DF2" w14:textId="72FFD629" w:rsidR="00A52308" w:rsidRPr="00B741F9" w:rsidRDefault="00A52308" w:rsidP="00A52308">
      <w:pPr>
        <w:widowControl w:val="0"/>
        <w:tabs>
          <w:tab w:val="left" w:pos="1134"/>
        </w:tabs>
        <w:ind w:left="-360"/>
        <w:jc w:val="both"/>
        <w:rPr>
          <w:rFonts w:ascii="GHEA Grapalat" w:hAnsi="GHEA Grapalat"/>
        </w:rPr>
      </w:pPr>
      <w:r w:rsidRPr="00B741F9">
        <w:rPr>
          <w:rFonts w:ascii="GHEA Grapalat" w:hAnsi="GHEA Grapalat" w:cs="Sylfaen"/>
        </w:rPr>
        <w:t>-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w:t>
      </w:r>
      <w:r w:rsidR="0087758E">
        <w:rPr>
          <w:rFonts w:ascii="GHEA Grapalat" w:hAnsi="GHEA Grapalat" w:cs="Sylfaen"/>
        </w:rPr>
        <w:t>2025</w:t>
      </w:r>
      <w:r w:rsidRPr="00B741F9">
        <w:rPr>
          <w:rFonts w:ascii="GHEA Grapalat" w:hAnsi="GHEA Grapalat" w:cs="Sylfaen"/>
        </w:rPr>
        <w:t xml:space="preserve"> № 817-А, предлагается участником в качестве </w:t>
      </w:r>
      <w:r w:rsidRPr="00B741F9">
        <w:rPr>
          <w:rFonts w:ascii="GHEA Grapalat" w:hAnsi="GHEA Grapalat"/>
        </w:rPr>
        <w:t>субподрядчика,</w:t>
      </w:r>
      <w:r w:rsidRPr="00B741F9">
        <w:rPr>
          <w:rFonts w:ascii="GHEA Grapalat" w:hAnsi="GHEA Grapalat" w:cs="Sylfaen"/>
        </w:rPr>
        <w:t xml:space="preserve">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96B7C57" w14:textId="77777777" w:rsidR="00A52308" w:rsidRPr="00B741F9" w:rsidRDefault="00A52308" w:rsidP="00A52308">
      <w:pPr>
        <w:widowControl w:val="0"/>
        <w:ind w:left="-142" w:firstLine="426"/>
        <w:contextualSpacing/>
        <w:jc w:val="both"/>
        <w:rPr>
          <w:rFonts w:ascii="GHEA Grapalat" w:hAnsi="GHEA Grapalat"/>
        </w:rPr>
      </w:pPr>
      <w:r w:rsidRPr="00B741F9">
        <w:rPr>
          <w:rFonts w:ascii="GHEA Grapalat" w:hAnsi="GHEA Grapalat"/>
        </w:rPr>
        <w:t xml:space="preserve">- </w:t>
      </w:r>
      <w:r w:rsidRPr="00B741F9">
        <w:rPr>
          <w:rFonts w:ascii="GHEA Grapalat" w:hAnsi="GHEA Grapalat" w:cs="Sylfaen"/>
          <w:lang w:val="en-US"/>
        </w:rPr>
        <w:t>o</w:t>
      </w:r>
      <w:r w:rsidRPr="00B741F9">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1B8DDDC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8.1</w:t>
      </w:r>
      <w:r w:rsidRPr="00B741F9">
        <w:rPr>
          <w:rFonts w:ascii="GHEA Grapalat" w:hAnsi="GHEA Grapalat"/>
          <w:lang w:val="hy-AM"/>
        </w:rPr>
        <w:t>5</w:t>
      </w:r>
      <w:r w:rsidRPr="00B741F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C81589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w:t>
      </w:r>
      <w:r w:rsidRPr="00B741F9">
        <w:rPr>
          <w:rFonts w:ascii="GHEA Grapalat" w:hAnsi="GHEA Grapalat"/>
          <w:sz w:val="24"/>
          <w:szCs w:val="24"/>
          <w:lang w:val="hy-AM"/>
        </w:rPr>
        <w:t>6</w:t>
      </w:r>
      <w:r w:rsidRPr="00B741F9">
        <w:rPr>
          <w:rFonts w:ascii="GHEA Grapalat" w:hAnsi="GHEA Grapalat"/>
          <w:sz w:val="24"/>
          <w:szCs w:val="24"/>
        </w:rPr>
        <w:t xml:space="preserve"> Документы, указанные в пункте 8.9 части 1 настоящего приглашения, участник в установленный срок представляет секретарю комиссии посредством их </w:t>
      </w:r>
      <w:r w:rsidRPr="00B741F9">
        <w:rPr>
          <w:rFonts w:ascii="GHEA Grapalat" w:hAnsi="GHEA Grapalat"/>
          <w:sz w:val="24"/>
          <w:szCs w:val="24"/>
        </w:rPr>
        <w:lastRenderedPageBreak/>
        <w:t>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931192F"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pacing w:val="-4"/>
          <w:sz w:val="24"/>
          <w:szCs w:val="24"/>
        </w:rPr>
      </w:pPr>
      <w:r w:rsidRPr="00B741F9">
        <w:rPr>
          <w:rFonts w:ascii="GHEA Grapalat" w:hAnsi="GHEA Grapalat"/>
          <w:sz w:val="24"/>
          <w:szCs w:val="24"/>
        </w:rPr>
        <w:t>8.1</w:t>
      </w:r>
      <w:r w:rsidRPr="00B741F9">
        <w:rPr>
          <w:rFonts w:ascii="GHEA Grapalat" w:hAnsi="GHEA Grapalat"/>
          <w:sz w:val="24"/>
          <w:szCs w:val="24"/>
          <w:lang w:val="hy-AM"/>
        </w:rPr>
        <w:t>7</w:t>
      </w:r>
      <w:r w:rsidRPr="00B741F9">
        <w:rPr>
          <w:rFonts w:ascii="GHEA Grapalat" w:hAnsi="GHEA Grapalat"/>
          <w:sz w:val="24"/>
          <w:szCs w:val="24"/>
        </w:rPr>
        <w:t>.</w:t>
      </w:r>
      <w:r w:rsidRPr="00B741F9">
        <w:rPr>
          <w:rFonts w:ascii="GHEA Grapalat" w:hAnsi="GHEA Grapalat"/>
          <w:sz w:val="24"/>
          <w:szCs w:val="24"/>
        </w:rPr>
        <w:tab/>
      </w:r>
      <w:r w:rsidRPr="00B741F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BA008F9" w14:textId="77777777" w:rsidR="00A52308" w:rsidRPr="00B741F9" w:rsidRDefault="00A52308" w:rsidP="00A52308">
      <w:pPr>
        <w:widowControl w:val="0"/>
        <w:tabs>
          <w:tab w:val="left" w:pos="1276"/>
        </w:tabs>
        <w:spacing w:after="160"/>
        <w:ind w:firstLine="567"/>
        <w:jc w:val="both"/>
        <w:rPr>
          <w:rFonts w:ascii="GHEA Grapalat" w:hAnsi="GHEA Grapalat" w:cs="Sylfaen"/>
        </w:rPr>
      </w:pPr>
      <w:r w:rsidRPr="00B741F9">
        <w:rPr>
          <w:rFonts w:ascii="GHEA Grapalat" w:hAnsi="GHEA Grapalat"/>
        </w:rPr>
        <w:t>8.1</w:t>
      </w:r>
      <w:r w:rsidRPr="00B741F9">
        <w:rPr>
          <w:rFonts w:ascii="GHEA Grapalat" w:hAnsi="GHEA Grapalat"/>
          <w:lang w:val="hy-AM"/>
        </w:rPr>
        <w:t>8</w:t>
      </w:r>
      <w:r w:rsidRPr="00B741F9">
        <w:rPr>
          <w:rFonts w:ascii="GHEA Grapalat" w:hAnsi="GHEA Grapalat"/>
        </w:rPr>
        <w:t>.</w:t>
      </w:r>
      <w:r w:rsidRPr="00B741F9">
        <w:rPr>
          <w:rFonts w:ascii="GHEA Grapalat" w:hAnsi="GHEA Grapalat"/>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5851DAF" w14:textId="77777777" w:rsidR="00A52308" w:rsidRPr="00B741F9" w:rsidRDefault="00A52308" w:rsidP="00A52308">
      <w:pPr>
        <w:widowControl w:val="0"/>
        <w:spacing w:after="160"/>
        <w:ind w:firstLine="567"/>
        <w:jc w:val="both"/>
        <w:rPr>
          <w:rFonts w:ascii="GHEA Grapalat" w:hAnsi="GHEA Grapalat"/>
        </w:rPr>
      </w:pPr>
      <w:r w:rsidRPr="00B741F9">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ED0ABB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657C5DE" w14:textId="77777777" w:rsidR="00A52308" w:rsidRPr="00B741F9" w:rsidRDefault="00A52308" w:rsidP="00A52308">
      <w:pPr>
        <w:pStyle w:val="BodyTextIndent2"/>
        <w:widowControl w:val="0"/>
        <w:spacing w:after="160" w:line="240" w:lineRule="auto"/>
        <w:ind w:firstLine="567"/>
        <w:rPr>
          <w:rFonts w:ascii="GHEA Grapalat" w:hAnsi="GHEA Grapalat" w:cs="Sylfaen"/>
          <w:sz w:val="24"/>
          <w:szCs w:val="24"/>
        </w:rPr>
      </w:pPr>
      <w:r w:rsidRPr="00B741F9">
        <w:rPr>
          <w:rFonts w:ascii="GHEA Grapalat" w:hAnsi="GHEA Grapalat"/>
          <w:sz w:val="24"/>
          <w:szCs w:val="24"/>
        </w:rPr>
        <w:t>Включаемые в заявку документы, утвержденные электронной цифровой подписью, не</w:t>
      </w:r>
      <w:r w:rsidRPr="00B741F9">
        <w:rPr>
          <w:rFonts w:ascii="GHEA Grapalat" w:hAnsi="GHEA Grapalat"/>
        </w:rPr>
        <w:t xml:space="preserve"> </w:t>
      </w:r>
      <w:r w:rsidRPr="00B741F9">
        <w:rPr>
          <w:rFonts w:ascii="GHEA Grapalat" w:hAnsi="GHEA Grapalat"/>
          <w:sz w:val="24"/>
          <w:szCs w:val="24"/>
        </w:rPr>
        <w:t>скрепляются печатью.</w:t>
      </w:r>
    </w:p>
    <w:p w14:paraId="204EDF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w:t>
      </w:r>
      <w:r w:rsidRPr="00B741F9">
        <w:rPr>
          <w:rFonts w:ascii="GHEA Grapalat" w:hAnsi="GHEA Grapalat"/>
          <w:sz w:val="24"/>
          <w:szCs w:val="24"/>
          <w:lang w:val="hy-AM"/>
        </w:rPr>
        <w:t>19</w:t>
      </w:r>
      <w:r w:rsidRPr="00B741F9">
        <w:rPr>
          <w:rFonts w:ascii="GHEA Grapalat" w:hAnsi="GHEA Grapalat"/>
          <w:sz w:val="24"/>
          <w:szCs w:val="24"/>
        </w:rPr>
        <w:t>.</w:t>
      </w:r>
      <w:r w:rsidRPr="00B741F9">
        <w:rPr>
          <w:rFonts w:ascii="GHEA Grapalat" w:hAnsi="GHEA Grapalat"/>
          <w:sz w:val="24"/>
          <w:szCs w:val="24"/>
        </w:rPr>
        <w:tab/>
        <w:t>Оценка заявок и определение отобранного участника осуществляются по отдельным лотам</w:t>
      </w:r>
      <w:r w:rsidRPr="00B741F9">
        <w:rPr>
          <w:rStyle w:val="FootnoteReference"/>
          <w:rFonts w:ascii="GHEA Grapalat" w:hAnsi="GHEA Grapalat"/>
          <w:sz w:val="24"/>
          <w:szCs w:val="24"/>
        </w:rPr>
        <w:footnoteReference w:customMarkFollows="1" w:id="3"/>
        <w:t>11</w:t>
      </w:r>
      <w:r w:rsidRPr="00B741F9">
        <w:rPr>
          <w:rFonts w:ascii="GHEA Grapalat" w:hAnsi="GHEA Grapalat"/>
          <w:sz w:val="24"/>
          <w:szCs w:val="24"/>
        </w:rPr>
        <w:t xml:space="preserve">. </w:t>
      </w:r>
    </w:p>
    <w:p w14:paraId="0CE76D1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8.2</w:t>
      </w:r>
      <w:r w:rsidRPr="00B741F9">
        <w:rPr>
          <w:rFonts w:ascii="GHEA Grapalat" w:hAnsi="GHEA Grapalat"/>
          <w:lang w:val="hy-AM"/>
        </w:rPr>
        <w:t>0</w:t>
      </w:r>
      <w:r w:rsidRPr="00B741F9">
        <w:rPr>
          <w:rFonts w:ascii="GHEA Grapalat" w:hAnsi="GHEA Grapalat"/>
        </w:rPr>
        <w:t>.</w:t>
      </w:r>
      <w:r w:rsidRPr="00B741F9">
        <w:rPr>
          <w:rFonts w:ascii="GHEA Grapalat" w:hAnsi="GHEA Grapalat"/>
        </w:rPr>
        <w:tab/>
        <w:t>В случае если отобранный участник не заключает (отказывается</w:t>
      </w:r>
      <w:r w:rsidRPr="00B741F9">
        <w:rPr>
          <w:rFonts w:ascii="Courier New" w:hAnsi="Courier New" w:cs="Courier New"/>
          <w:lang w:val="en-US"/>
        </w:rPr>
        <w:t> </w:t>
      </w:r>
      <w:r w:rsidRPr="00B741F9">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B741F9">
        <w:rPr>
          <w:rFonts w:ascii="GHEA Grapalat" w:hAnsi="GHEA Grapalat"/>
          <w:lang w:val="hy-AM"/>
        </w:rPr>
        <w:t xml:space="preserve"> </w:t>
      </w:r>
      <w:r w:rsidRPr="00B741F9">
        <w:rPr>
          <w:rFonts w:ascii="GHEA Grapalat" w:hAnsi="GHEA Grapalat"/>
        </w:rPr>
        <w:t>признается участник занявший следующее место</w:t>
      </w:r>
      <w:r w:rsidRPr="00B741F9">
        <w:rPr>
          <w:rFonts w:ascii="GHEA Grapalat" w:hAnsi="GHEA Grapalat"/>
          <w:lang w:val="hy-AM"/>
        </w:rPr>
        <w:t xml:space="preserve"> </w:t>
      </w:r>
      <w:r w:rsidRPr="00B741F9">
        <w:rPr>
          <w:rFonts w:ascii="GHEA Grapalat" w:hAnsi="GHEA Grapalat"/>
        </w:rPr>
        <w:t>с применением процедуры, установленной пунктами 8.13-8.19 части 1 настоящего Приглашения.</w:t>
      </w:r>
    </w:p>
    <w:p w14:paraId="25505675"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1</w:t>
      </w:r>
      <w:r w:rsidRPr="00B741F9">
        <w:rPr>
          <w:rFonts w:ascii="GHEA Grapalat" w:hAnsi="GHEA Grapalat"/>
          <w:sz w:val="24"/>
          <w:szCs w:val="24"/>
        </w:rPr>
        <w:t>.</w:t>
      </w:r>
      <w:r w:rsidRPr="00B741F9">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611973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w:t>
      </w:r>
      <w:r w:rsidRPr="00B741F9">
        <w:rPr>
          <w:rFonts w:ascii="GHEA Grapalat" w:hAnsi="GHEA Grapalat"/>
          <w:sz w:val="24"/>
          <w:szCs w:val="24"/>
        </w:rPr>
        <w:lastRenderedPageBreak/>
        <w:t>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BE271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2</w:t>
      </w:r>
      <w:r w:rsidRPr="00B741F9">
        <w:rPr>
          <w:rFonts w:ascii="GHEA Grapalat" w:hAnsi="GHEA Grapalat"/>
          <w:sz w:val="24"/>
          <w:szCs w:val="24"/>
        </w:rPr>
        <w:t>.</w:t>
      </w:r>
      <w:r w:rsidRPr="00B741F9">
        <w:rPr>
          <w:rFonts w:ascii="GHEA Grapalat" w:hAnsi="GHEA Grapalat"/>
          <w:sz w:val="24"/>
          <w:szCs w:val="24"/>
        </w:rPr>
        <w:tab/>
        <w:t>С целью применения пункта 8.2</w:t>
      </w:r>
      <w:r w:rsidRPr="00B741F9">
        <w:rPr>
          <w:rFonts w:ascii="GHEA Grapalat" w:hAnsi="GHEA Grapalat"/>
          <w:sz w:val="24"/>
          <w:szCs w:val="24"/>
          <w:lang w:val="hy-AM"/>
        </w:rPr>
        <w:t>1</w:t>
      </w:r>
      <w:r w:rsidRPr="00B741F9">
        <w:rPr>
          <w:rFonts w:ascii="GHEA Grapalat" w:hAnsi="GHEA Grapalat"/>
          <w:sz w:val="24"/>
          <w:szCs w:val="24"/>
        </w:rPr>
        <w:t>. части 1 настоящего приглашения может быть созвано внеочередное заседание комиссии.</w:t>
      </w:r>
    </w:p>
    <w:p w14:paraId="7925F34E"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3</w:t>
      </w:r>
      <w:r w:rsidRPr="00B741F9">
        <w:rPr>
          <w:rFonts w:ascii="GHEA Grapalat" w:hAnsi="GHEA Grapalat"/>
          <w:sz w:val="24"/>
          <w:szCs w:val="24"/>
        </w:rPr>
        <w:t>.</w:t>
      </w:r>
      <w:r w:rsidRPr="00B741F9">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14:paraId="3FF3E495"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14:paraId="0A94FBAD"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pacing w:val="-6"/>
          <w:sz w:val="24"/>
          <w:szCs w:val="24"/>
        </w:rPr>
      </w:pPr>
      <w:r w:rsidRPr="00B741F9">
        <w:rPr>
          <w:rFonts w:ascii="GHEA Grapalat" w:hAnsi="GHEA Grapalat"/>
          <w:sz w:val="24"/>
          <w:szCs w:val="24"/>
        </w:rPr>
        <w:t>2)</w:t>
      </w:r>
      <w:r w:rsidRPr="00B741F9">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14:paraId="1087E3A2"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pacing w:val="-6"/>
          <w:sz w:val="24"/>
          <w:szCs w:val="24"/>
        </w:rPr>
        <w:t>8.24.</w:t>
      </w:r>
      <w:r w:rsidRPr="00B741F9">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741F9">
        <w:rPr>
          <w:rFonts w:ascii="GHEA Grapalat" w:hAnsi="GHEA Grapalat"/>
          <w:sz w:val="24"/>
          <w:szCs w:val="24"/>
        </w:rPr>
        <w:t xml:space="preserve"> Решение о</w:t>
      </w:r>
      <w:r w:rsidRPr="00B741F9">
        <w:rPr>
          <w:rFonts w:ascii="Courier New" w:hAnsi="Courier New" w:cs="Courier New"/>
          <w:sz w:val="24"/>
          <w:szCs w:val="24"/>
          <w:lang w:val="en-US"/>
        </w:rPr>
        <w:t> </w:t>
      </w:r>
      <w:r w:rsidRPr="00B741F9">
        <w:rPr>
          <w:rFonts w:ascii="GHEA Grapalat" w:hAnsi="GHEA Grapalat"/>
          <w:sz w:val="24"/>
          <w:szCs w:val="24"/>
        </w:rPr>
        <w:t>заключении договора содержит краткую информацию об оценке заявок, о</w:t>
      </w:r>
      <w:r w:rsidRPr="00B741F9">
        <w:rPr>
          <w:rFonts w:ascii="Courier New" w:hAnsi="Courier New" w:cs="Courier New"/>
          <w:sz w:val="24"/>
          <w:szCs w:val="24"/>
          <w:lang w:val="en-US"/>
        </w:rPr>
        <w:t> </w:t>
      </w:r>
      <w:r w:rsidRPr="00B741F9">
        <w:rPr>
          <w:rFonts w:ascii="GHEA Grapalat" w:hAnsi="GHEA Grapalat"/>
          <w:sz w:val="24"/>
          <w:szCs w:val="24"/>
        </w:rPr>
        <w:t>причинах, обосновывающих выбор отобранного участника, и объявление о</w:t>
      </w:r>
      <w:r w:rsidRPr="00B741F9">
        <w:rPr>
          <w:rFonts w:ascii="Courier New" w:hAnsi="Courier New" w:cs="Courier New"/>
          <w:sz w:val="24"/>
          <w:szCs w:val="24"/>
          <w:lang w:val="en-US"/>
        </w:rPr>
        <w:t> </w:t>
      </w:r>
      <w:r w:rsidRPr="00B741F9">
        <w:rPr>
          <w:rFonts w:ascii="GHEA Grapalat" w:hAnsi="GHEA Grapalat"/>
          <w:sz w:val="24"/>
          <w:szCs w:val="24"/>
        </w:rPr>
        <w:t>периоде ожидания.</w:t>
      </w:r>
    </w:p>
    <w:p w14:paraId="483471C7"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5</w:t>
      </w:r>
      <w:r w:rsidRPr="00B741F9">
        <w:rPr>
          <w:rFonts w:ascii="GHEA Grapalat" w:hAnsi="GHEA Grapalat"/>
          <w:sz w:val="24"/>
          <w:szCs w:val="24"/>
        </w:rPr>
        <w:t>.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EFDB46A" w14:textId="77777777" w:rsidR="00A52308" w:rsidRPr="00B741F9" w:rsidRDefault="00A52308" w:rsidP="00A52308">
      <w:pPr>
        <w:pStyle w:val="BodyTextIndent2"/>
        <w:widowControl w:val="0"/>
        <w:spacing w:after="160" w:line="240" w:lineRule="auto"/>
        <w:ind w:firstLine="567"/>
        <w:rPr>
          <w:ins w:id="6" w:author="Vardan" w:date="2022-05-29T22:14:00Z"/>
          <w:rFonts w:ascii="GHEA Grapalat" w:hAnsi="GHEA Grapalat"/>
          <w:sz w:val="24"/>
          <w:szCs w:val="24"/>
        </w:rPr>
      </w:pPr>
      <w:r w:rsidRPr="00B741F9">
        <w:rPr>
          <w:rFonts w:ascii="GHEA Grapalat" w:hAnsi="GHEA Grapalat"/>
          <w:sz w:val="24"/>
          <w:szCs w:val="24"/>
        </w:rPr>
        <w:t>Период ожидания в случае настоящей процедуры составляет " " календарных дней.  Период ожидания:</w:t>
      </w:r>
    </w:p>
    <w:p w14:paraId="05FF072D" w14:textId="77777777" w:rsidR="00A52308" w:rsidRPr="00B741F9" w:rsidRDefault="00A52308" w:rsidP="00A52308">
      <w:pPr>
        <w:pStyle w:val="BodyTextIndent2"/>
        <w:widowControl w:val="0"/>
        <w:numPr>
          <w:ilvl w:val="0"/>
          <w:numId w:val="31"/>
        </w:numPr>
        <w:spacing w:after="160" w:line="240" w:lineRule="auto"/>
        <w:rPr>
          <w:rFonts w:ascii="GHEA Grapalat" w:hAnsi="GHEA Grapalat"/>
          <w:i/>
          <w:sz w:val="24"/>
          <w:szCs w:val="24"/>
        </w:rPr>
      </w:pPr>
      <w:r w:rsidRPr="00B741F9">
        <w:rPr>
          <w:rFonts w:ascii="GHEA Grapalat" w:hAnsi="GHEA Grapalat"/>
          <w:sz w:val="24"/>
          <w:szCs w:val="24"/>
        </w:rPr>
        <w:t>не применим, если заявку подал только один участник, с которым заключается договор;</w:t>
      </w:r>
    </w:p>
    <w:p w14:paraId="23C2F376" w14:textId="77777777" w:rsidR="00A52308" w:rsidRPr="00B741F9" w:rsidRDefault="00A52308" w:rsidP="00A52308">
      <w:pPr>
        <w:pStyle w:val="norm"/>
        <w:widowControl w:val="0"/>
        <w:numPr>
          <w:ilvl w:val="0"/>
          <w:numId w:val="31"/>
        </w:numPr>
        <w:spacing w:line="240" w:lineRule="auto"/>
        <w:ind w:left="142" w:firstLine="863"/>
        <w:rPr>
          <w:rFonts w:ascii="GHEA Grapalat" w:hAnsi="GHEA Grapalat"/>
          <w:sz w:val="24"/>
          <w:szCs w:val="24"/>
        </w:rPr>
      </w:pPr>
      <w:r w:rsidRPr="00B741F9">
        <w:rPr>
          <w:rFonts w:ascii="GHEA Grapalat" w:hAnsi="GHEA Grapalat"/>
          <w:sz w:val="24"/>
          <w:szCs w:val="24"/>
        </w:rPr>
        <w:t>применим также в том случае, когда заявку подал только один участник и она была</w:t>
      </w:r>
      <w:r w:rsidRPr="00B741F9">
        <w:rPr>
          <w:rFonts w:ascii="GHEA Grapalat" w:hAnsi="GHEA Grapalat"/>
          <w:szCs w:val="22"/>
        </w:rPr>
        <w:t xml:space="preserve"> </w:t>
      </w:r>
      <w:r w:rsidRPr="00B741F9">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902AC7E"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p>
    <w:p w14:paraId="46A02135"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r w:rsidRPr="00B741F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826DA61" w14:textId="77777777" w:rsidR="00A52308" w:rsidRPr="00B741F9" w:rsidRDefault="00A52308" w:rsidP="00A52308">
      <w:pPr>
        <w:widowControl w:val="0"/>
        <w:spacing w:after="160"/>
        <w:jc w:val="center"/>
        <w:rPr>
          <w:rFonts w:ascii="GHEA Grapalat" w:hAnsi="GHEA Grapalat"/>
          <w:b/>
        </w:rPr>
      </w:pPr>
    </w:p>
    <w:p w14:paraId="5AA9BD7C" w14:textId="77777777" w:rsidR="00D544C1" w:rsidRPr="00A52308"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w:t>
      </w:r>
      <w:r w:rsidRPr="00003FAD">
        <w:rPr>
          <w:rFonts w:ascii="GHEA Grapalat" w:hAnsi="GHEA Grapalat"/>
          <w:color w:val="000000" w:themeColor="text1"/>
        </w:rPr>
        <w:lastRenderedPageBreak/>
        <w:t>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w:t>
      </w:r>
      <w:r w:rsidR="004C0E39" w:rsidRPr="00003FAD">
        <w:rPr>
          <w:rFonts w:ascii="GHEA Grapalat" w:hAnsi="GHEA Grapalat"/>
          <w:color w:val="000000" w:themeColor="text1"/>
        </w:rPr>
        <w:lastRenderedPageBreak/>
        <w:t xml:space="preserve">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28BA9AA5" w14:textId="77777777" w:rsidR="00C909C5" w:rsidRPr="00CF6994" w:rsidRDefault="00C909C5" w:rsidP="00C909C5">
      <w:pPr>
        <w:widowControl w:val="0"/>
        <w:tabs>
          <w:tab w:val="left" w:pos="1276"/>
        </w:tabs>
        <w:spacing w:after="160"/>
        <w:ind w:firstLine="567"/>
        <w:jc w:val="both"/>
        <w:rPr>
          <w:ins w:id="7"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lang w:val="hy-AM"/>
        </w:rPr>
        <w:t xml:space="preserve"> </w:t>
      </w:r>
      <w:r w:rsidRPr="00060567">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4650DDDD" w14:textId="77777777"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8"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lastRenderedPageBreak/>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lastRenderedPageBreak/>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9"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10"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1"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2"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7BBABD44" w14:textId="1D7B89D3" w:rsidR="002C4DBF" w:rsidRPr="00003FAD" w:rsidRDefault="002C4DBF" w:rsidP="002032C4">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09AE094A"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B04D7F">
        <w:rPr>
          <w:rFonts w:ascii="GHEA Grapalat" w:hAnsi="GHEA Grapalat"/>
          <w:b/>
          <w:color w:val="000000" w:themeColor="text1"/>
          <w:sz w:val="22"/>
          <w:szCs w:val="22"/>
          <w:lang w:val="hy-AM"/>
        </w:rPr>
        <w:t>ԵՔ-ԳՀԾՁԲ-26/42</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4A805183"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B04D7F">
        <w:rPr>
          <w:rFonts w:ascii="GHEA Grapalat" w:hAnsi="GHEA Grapalat"/>
          <w:b/>
          <w:color w:val="000000" w:themeColor="text1"/>
          <w:sz w:val="22"/>
          <w:szCs w:val="22"/>
          <w:lang w:val="hy-AM"/>
        </w:rPr>
        <w:t>ԵՔ-ԳՀԾՁԲ-26/42</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lastRenderedPageBreak/>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73288514"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B04D7F">
        <w:rPr>
          <w:rFonts w:ascii="GHEA Grapalat" w:hAnsi="GHEA Grapalat"/>
          <w:b/>
          <w:color w:val="000000" w:themeColor="text1"/>
          <w:sz w:val="22"/>
          <w:szCs w:val="22"/>
          <w:lang w:val="hy-AM"/>
        </w:rPr>
        <w:t>ԵՔ-ԳՀԾՁԲ-26/42</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5B68CFC7"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B04D7F">
        <w:rPr>
          <w:rFonts w:ascii="GHEA Grapalat" w:hAnsi="GHEA Grapalat"/>
          <w:b/>
          <w:color w:val="000000" w:themeColor="text1"/>
          <w:sz w:val="22"/>
          <w:szCs w:val="22"/>
          <w:lang w:val="hy-AM"/>
        </w:rPr>
        <w:t>ԵՔ-ԳՀԾՁԲ-26/42</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3"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6699A8A0"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B04D7F">
        <w:rPr>
          <w:rFonts w:ascii="GHEA Grapalat" w:hAnsi="GHEA Grapalat"/>
          <w:b/>
          <w:color w:val="000000" w:themeColor="text1"/>
          <w:sz w:val="22"/>
          <w:szCs w:val="22"/>
          <w:lang w:val="hy-AM"/>
        </w:rPr>
        <w:t>ԵՔ-ԳՀԾՁԲ-26/42</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4"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4508" w:type="dxa"/>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5"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03FAD">
        <w:rPr>
          <w:rFonts w:ascii="GHEA Grapalat" w:hAnsi="GHEA Grapalat"/>
          <w:color w:val="000000" w:themeColor="text1"/>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rPr>
        <w:lastRenderedPageBreak/>
        <w:t xml:space="preserve">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487FCE28"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B04D7F">
        <w:rPr>
          <w:rFonts w:ascii="GHEA Grapalat" w:hAnsi="GHEA Grapalat"/>
          <w:b/>
          <w:color w:val="000000" w:themeColor="text1"/>
          <w:lang w:val="hy-AM"/>
        </w:rPr>
        <w:t>ԵՔ-ԳՀԾՁԲ-26/42</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3963624D"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B04D7F">
        <w:rPr>
          <w:rFonts w:ascii="GHEA Grapalat" w:hAnsi="GHEA Grapalat"/>
          <w:b/>
          <w:color w:val="000000" w:themeColor="text1"/>
          <w:lang w:val="hy-AM"/>
        </w:rPr>
        <w:t>ԵՔ-ԳՀԾՁԲ-26/42</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5"/>
        <w:gridCol w:w="2218"/>
        <w:gridCol w:w="1701"/>
        <w:gridCol w:w="1559"/>
        <w:gridCol w:w="2598"/>
      </w:tblGrid>
      <w:tr w:rsidR="00003FAD" w:rsidRPr="00003FAD" w14:paraId="2CE87B47" w14:textId="77777777" w:rsidTr="00CE724E">
        <w:trPr>
          <w:trHeight w:val="916"/>
          <w:jc w:val="center"/>
        </w:trPr>
        <w:tc>
          <w:tcPr>
            <w:tcW w:w="1705"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2218"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CE724E">
        <w:trPr>
          <w:jc w:val="center"/>
        </w:trPr>
        <w:tc>
          <w:tcPr>
            <w:tcW w:w="1705"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2218"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C64EE1" w:rsidRPr="00003FAD" w14:paraId="14BBB327"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699F58B8" w14:textId="77777777" w:rsidR="00C64EE1" w:rsidRPr="00187843" w:rsidRDefault="00C64EE1" w:rsidP="00C64EE1">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5408E880" w:rsidR="00C64EE1" w:rsidRPr="00187843" w:rsidRDefault="00C64EE1" w:rsidP="00C64EE1">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2218" w:type="dxa"/>
            <w:tcBorders>
              <w:top w:val="single" w:sz="4" w:space="0" w:color="auto"/>
              <w:left w:val="single" w:sz="4" w:space="0" w:color="auto"/>
              <w:bottom w:val="single" w:sz="4" w:space="0" w:color="auto"/>
              <w:right w:val="single" w:sz="4" w:space="0" w:color="auto"/>
            </w:tcBorders>
          </w:tcPr>
          <w:p w14:paraId="46EDEAE3" w14:textId="7A400C31" w:rsidR="00C64EE1" w:rsidRPr="009A3A1B" w:rsidRDefault="00B04D7F" w:rsidP="00C64EE1">
            <w:pPr>
              <w:widowControl w:val="0"/>
              <w:rPr>
                <w:rFonts w:ascii="GHEA Grapalat" w:hAnsi="GHEA Grapalat"/>
                <w:color w:val="000000" w:themeColor="text1"/>
                <w:sz w:val="16"/>
                <w:szCs w:val="16"/>
              </w:rPr>
            </w:pPr>
            <w:r>
              <w:rPr>
                <w:rFonts w:ascii="GHEA Grapalat" w:hAnsi="GHEA Grapalat"/>
                <w:i/>
                <w:color w:val="000000" w:themeColor="text1"/>
                <w:spacing w:val="6"/>
                <w:sz w:val="22"/>
                <w:szCs w:val="22"/>
              </w:rPr>
              <w:t xml:space="preserve">услуги </w:t>
            </w:r>
            <w:r>
              <w:rPr>
                <w:rFonts w:ascii="GHEA Grapalat" w:hAnsi="GHEA Grapalat" w:cs="Sylfaen"/>
                <w:sz w:val="18"/>
                <w:szCs w:val="18"/>
              </w:rPr>
              <w:t>р</w:t>
            </w:r>
            <w:r w:rsidRPr="007415E2">
              <w:rPr>
                <w:rFonts w:ascii="GHEA Grapalat" w:hAnsi="GHEA Grapalat" w:cs="Sylfaen"/>
                <w:sz w:val="18"/>
                <w:szCs w:val="18"/>
              </w:rPr>
              <w:t>емонт</w:t>
            </w:r>
            <w:r>
              <w:rPr>
                <w:rFonts w:ascii="GHEA Grapalat" w:hAnsi="GHEA Grapalat" w:cs="Sylfaen"/>
                <w:sz w:val="18"/>
                <w:szCs w:val="18"/>
              </w:rPr>
              <w:t>а</w:t>
            </w:r>
            <w:r w:rsidRPr="007415E2">
              <w:rPr>
                <w:rFonts w:ascii="GHEA Grapalat" w:hAnsi="GHEA Grapalat" w:cs="Sylfaen"/>
                <w:sz w:val="18"/>
                <w:szCs w:val="18"/>
              </w:rPr>
              <w:t xml:space="preserve"> и текуще</w:t>
            </w:r>
            <w:r>
              <w:rPr>
                <w:rFonts w:ascii="GHEA Grapalat" w:hAnsi="GHEA Grapalat" w:cs="Sylfaen"/>
                <w:sz w:val="18"/>
                <w:szCs w:val="18"/>
              </w:rPr>
              <w:t>го</w:t>
            </w:r>
            <w:r w:rsidRPr="007415E2">
              <w:rPr>
                <w:rFonts w:ascii="GHEA Grapalat" w:hAnsi="GHEA Grapalat" w:cs="Sylfaen"/>
                <w:sz w:val="18"/>
                <w:szCs w:val="18"/>
              </w:rPr>
              <w:t xml:space="preserve"> обслуживани</w:t>
            </w:r>
            <w:r>
              <w:rPr>
                <w:rFonts w:ascii="GHEA Grapalat" w:hAnsi="GHEA Grapalat" w:cs="Sylfaen"/>
                <w:sz w:val="18"/>
                <w:szCs w:val="18"/>
              </w:rPr>
              <w:t>я</w:t>
            </w:r>
            <w:r w:rsidRPr="007415E2">
              <w:rPr>
                <w:rFonts w:ascii="GHEA Grapalat" w:hAnsi="GHEA Grapalat" w:cs="Sylfaen"/>
                <w:sz w:val="18"/>
                <w:szCs w:val="18"/>
              </w:rPr>
              <w:t xml:space="preserve"> блок</w:t>
            </w:r>
            <w:r>
              <w:rPr>
                <w:rFonts w:ascii="GHEA Grapalat" w:hAnsi="GHEA Grapalat" w:cs="Sylfaen"/>
                <w:sz w:val="18"/>
                <w:szCs w:val="18"/>
              </w:rPr>
              <w:t>ов</w:t>
            </w:r>
            <w:r w:rsidRPr="007415E2">
              <w:rPr>
                <w:rFonts w:ascii="GHEA Grapalat" w:hAnsi="GHEA Grapalat" w:cs="Sylfaen"/>
                <w:sz w:val="18"/>
                <w:szCs w:val="18"/>
              </w:rPr>
              <w:t xml:space="preserve"> дистанционного управления системы оповещения</w:t>
            </w:r>
          </w:p>
        </w:tc>
        <w:tc>
          <w:tcPr>
            <w:tcW w:w="1701" w:type="dxa"/>
            <w:tcBorders>
              <w:top w:val="single" w:sz="4" w:space="0" w:color="auto"/>
              <w:left w:val="single" w:sz="4" w:space="0" w:color="auto"/>
              <w:bottom w:val="single" w:sz="4" w:space="0" w:color="auto"/>
              <w:right w:val="single" w:sz="4" w:space="0" w:color="auto"/>
            </w:tcBorders>
          </w:tcPr>
          <w:p w14:paraId="3058D0CC" w14:textId="77777777" w:rsidR="00C64EE1" w:rsidRPr="00003FAD" w:rsidRDefault="00C64EE1" w:rsidP="00C64EE1">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A4EDCC7" w14:textId="77777777" w:rsidR="00C64EE1" w:rsidRPr="00003FAD" w:rsidRDefault="00C64EE1" w:rsidP="00C64EE1">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tcPr>
          <w:p w14:paraId="1E78A0C0" w14:textId="77777777" w:rsidR="00C64EE1" w:rsidRPr="00003FAD" w:rsidRDefault="00C64EE1" w:rsidP="00C64EE1">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Pr="00D940D8" w:rsidRDefault="0014494F" w:rsidP="00A77CB2">
      <w:pPr>
        <w:jc w:val="both"/>
        <w:rPr>
          <w:rFonts w:ascii="GHEA Grapalat" w:hAnsi="GHEA Grapalat"/>
          <w:i/>
          <w:color w:val="000000" w:themeColor="text1"/>
          <w:sz w:val="22"/>
          <w:szCs w:val="22"/>
        </w:rPr>
      </w:pPr>
    </w:p>
    <w:p w14:paraId="27246467" w14:textId="77777777" w:rsidR="00BA76B1" w:rsidRPr="00D940D8" w:rsidRDefault="00BA76B1" w:rsidP="00A77CB2">
      <w:pPr>
        <w:jc w:val="both"/>
        <w:rPr>
          <w:rFonts w:ascii="GHEA Grapalat" w:hAnsi="GHEA Grapalat"/>
          <w:i/>
          <w:color w:val="000000" w:themeColor="text1"/>
          <w:sz w:val="22"/>
          <w:szCs w:val="22"/>
        </w:rPr>
      </w:pPr>
    </w:p>
    <w:p w14:paraId="5B606CBE" w14:textId="77777777" w:rsidR="00BA76B1" w:rsidRPr="00D940D8" w:rsidRDefault="00BA76B1" w:rsidP="00A77CB2">
      <w:pPr>
        <w:jc w:val="both"/>
        <w:rPr>
          <w:rFonts w:ascii="GHEA Grapalat" w:hAnsi="GHEA Grapalat"/>
          <w:i/>
          <w:color w:val="000000" w:themeColor="text1"/>
          <w:sz w:val="22"/>
          <w:szCs w:val="22"/>
        </w:rPr>
      </w:pPr>
    </w:p>
    <w:p w14:paraId="21CFB7CA" w14:textId="77777777" w:rsidR="00BA76B1" w:rsidRPr="00D940D8" w:rsidRDefault="00BA76B1" w:rsidP="00A77CB2">
      <w:pPr>
        <w:jc w:val="both"/>
        <w:rPr>
          <w:rFonts w:ascii="GHEA Grapalat" w:hAnsi="GHEA Grapalat"/>
          <w:i/>
          <w:color w:val="000000" w:themeColor="text1"/>
          <w:sz w:val="22"/>
          <w:szCs w:val="22"/>
        </w:rPr>
      </w:pPr>
    </w:p>
    <w:p w14:paraId="4D77864E" w14:textId="77777777" w:rsidR="00BA76B1" w:rsidRPr="00D940D8" w:rsidRDefault="00BA76B1" w:rsidP="00A77CB2">
      <w:pPr>
        <w:jc w:val="both"/>
        <w:rPr>
          <w:rFonts w:ascii="GHEA Grapalat" w:hAnsi="GHEA Grapalat"/>
          <w:i/>
          <w:color w:val="000000" w:themeColor="text1"/>
          <w:sz w:val="22"/>
          <w:szCs w:val="22"/>
        </w:rPr>
      </w:pPr>
    </w:p>
    <w:p w14:paraId="2173D134" w14:textId="77777777" w:rsidR="00BA76B1" w:rsidRPr="00D940D8" w:rsidRDefault="00BA76B1" w:rsidP="00A77CB2">
      <w:pPr>
        <w:jc w:val="both"/>
        <w:rPr>
          <w:rFonts w:ascii="GHEA Grapalat" w:hAnsi="GHEA Grapalat"/>
          <w:i/>
          <w:color w:val="000000" w:themeColor="text1"/>
          <w:sz w:val="22"/>
          <w:szCs w:val="22"/>
        </w:rPr>
      </w:pPr>
    </w:p>
    <w:p w14:paraId="34091DF4" w14:textId="77777777" w:rsidR="00BA76B1" w:rsidRPr="00D940D8" w:rsidRDefault="00BA76B1" w:rsidP="00A77CB2">
      <w:pPr>
        <w:jc w:val="both"/>
        <w:rPr>
          <w:rFonts w:ascii="GHEA Grapalat" w:hAnsi="GHEA Grapalat"/>
          <w:i/>
          <w:color w:val="000000" w:themeColor="text1"/>
          <w:sz w:val="22"/>
          <w:szCs w:val="22"/>
        </w:rPr>
      </w:pPr>
    </w:p>
    <w:p w14:paraId="0AA48441" w14:textId="77777777" w:rsidR="00BA76B1" w:rsidRPr="00D940D8" w:rsidRDefault="00BA76B1" w:rsidP="00A77CB2">
      <w:pPr>
        <w:jc w:val="both"/>
        <w:rPr>
          <w:rFonts w:ascii="GHEA Grapalat" w:hAnsi="GHEA Grapalat"/>
          <w:i/>
          <w:color w:val="000000" w:themeColor="text1"/>
          <w:sz w:val="22"/>
          <w:szCs w:val="22"/>
        </w:rPr>
      </w:pPr>
    </w:p>
    <w:p w14:paraId="15F899DF" w14:textId="77777777" w:rsidR="00BA76B1" w:rsidRPr="00D940D8" w:rsidRDefault="00BA76B1" w:rsidP="00A77CB2">
      <w:pPr>
        <w:jc w:val="both"/>
        <w:rPr>
          <w:rFonts w:ascii="GHEA Grapalat" w:hAnsi="GHEA Grapalat"/>
          <w:i/>
          <w:color w:val="000000" w:themeColor="text1"/>
          <w:sz w:val="22"/>
          <w:szCs w:val="22"/>
        </w:rPr>
      </w:pPr>
    </w:p>
    <w:p w14:paraId="45F1F7A1" w14:textId="77777777" w:rsidR="00BA76B1" w:rsidRPr="00D940D8" w:rsidRDefault="00BA76B1" w:rsidP="00A77CB2">
      <w:pPr>
        <w:jc w:val="both"/>
        <w:rPr>
          <w:rFonts w:ascii="GHEA Grapalat" w:hAnsi="GHEA Grapalat"/>
          <w:i/>
          <w:color w:val="000000" w:themeColor="text1"/>
          <w:sz w:val="22"/>
          <w:szCs w:val="22"/>
        </w:rPr>
      </w:pPr>
    </w:p>
    <w:p w14:paraId="4E0B1164" w14:textId="77777777" w:rsidR="00BA76B1" w:rsidRPr="00D940D8" w:rsidRDefault="00BA76B1" w:rsidP="00A77CB2">
      <w:pPr>
        <w:jc w:val="both"/>
        <w:rPr>
          <w:rFonts w:ascii="GHEA Grapalat" w:hAnsi="GHEA Grapalat"/>
          <w:i/>
          <w:color w:val="000000" w:themeColor="text1"/>
          <w:sz w:val="22"/>
          <w:szCs w:val="22"/>
        </w:rPr>
      </w:pPr>
    </w:p>
    <w:p w14:paraId="387ECB4B" w14:textId="77777777" w:rsidR="00BA76B1" w:rsidRPr="009875BF" w:rsidRDefault="00BA76B1"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lastRenderedPageBreak/>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7EC9A070"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B04D7F">
        <w:rPr>
          <w:rFonts w:ascii="GHEA Grapalat" w:hAnsi="GHEA Grapalat"/>
          <w:b/>
          <w:color w:val="000000" w:themeColor="text1"/>
          <w:lang w:val="hy-AM"/>
        </w:rPr>
        <w:t>ԵՔ-ԳՀԾՁԲ-26/42</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27FCC621"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B04D7F">
        <w:rPr>
          <w:rFonts w:ascii="GHEA Grapalat" w:hAnsi="GHEA Grapalat"/>
          <w:b/>
          <w:color w:val="000000" w:themeColor="text1"/>
          <w:lang w:val="hy-AM"/>
        </w:rPr>
        <w:t>ԵՔ-ԳՀԾՁԲ-26/42</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 xml:space="preserve">Банк-плательщик оригиналы настоящего Соглашения о неустойке и прилагаемого Требования, </w:t>
      </w:r>
      <w:r w:rsidRPr="00003FAD">
        <w:rPr>
          <w:rFonts w:ascii="GHEA Grapalat" w:hAnsi="GHEA Grapalat"/>
          <w:color w:val="000000" w:themeColor="text1"/>
          <w:sz w:val="22"/>
          <w:szCs w:val="22"/>
        </w:rPr>
        <w:lastRenderedPageBreak/>
        <w:t>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lastRenderedPageBreak/>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4F4E8F83"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B04D7F">
        <w:rPr>
          <w:rFonts w:ascii="GHEA Grapalat" w:hAnsi="GHEA Grapalat"/>
          <w:b/>
          <w:color w:val="000000" w:themeColor="text1"/>
          <w:lang w:val="hy-AM"/>
        </w:rPr>
        <w:t>ԵՔ-ԳՀԾՁԲ-26/42</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3BF4B493"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B04D7F">
        <w:rPr>
          <w:rFonts w:ascii="GHEA Grapalat" w:hAnsi="GHEA Grapalat"/>
          <w:b/>
          <w:color w:val="000000" w:themeColor="text1"/>
          <w:sz w:val="22"/>
          <w:szCs w:val="22"/>
          <w:lang w:val="hy-AM"/>
        </w:rPr>
        <w:t>ԵՔ-ԳՀԾՁԲ-26/42</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2C864930"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B04D7F">
        <w:rPr>
          <w:rFonts w:ascii="GHEA Grapalat" w:hAnsi="GHEA Grapalat"/>
          <w:b/>
          <w:color w:val="000000" w:themeColor="text1"/>
          <w:lang w:val="hy-AM"/>
        </w:rPr>
        <w:t>ԵՔ-ԳՀԾՁԲ-26/42</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1747DD09"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w:t>
      </w:r>
      <w:r w:rsidRPr="00003FAD">
        <w:rPr>
          <w:rFonts w:ascii="GHEA Grapalat" w:hAnsi="GHEA Grapalat"/>
          <w:color w:val="000000" w:themeColor="text1"/>
        </w:rPr>
        <w:t>''</w:t>
      </w:r>
      <w:r w:rsidR="00F30801">
        <w:rPr>
          <w:rFonts w:ascii="GHEA Grapalat" w:hAnsi="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b/>
          <w:color w:val="000000" w:themeColor="text1"/>
          <w:sz w:val="22"/>
          <w:szCs w:val="22"/>
        </w:rPr>
        <w:t xml:space="preserve">  ДЛЯ НУЖД </w:t>
      </w:r>
      <w:r w:rsidR="00D76EB9">
        <w:rPr>
          <w:rFonts w:ascii="GHEA Grapalat" w:hAnsi="GHEA Grapalat"/>
          <w:b/>
          <w:color w:val="000000" w:themeColor="text1"/>
          <w:sz w:val="22"/>
          <w:szCs w:val="22"/>
        </w:rPr>
        <w:t>МЭРИИ Г.ЕРЕВАНА</w:t>
      </w:r>
    </w:p>
    <w:p w14:paraId="0687065A" w14:textId="795EBC18"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B04D7F">
        <w:rPr>
          <w:rFonts w:ascii="GHEA Grapalat" w:hAnsi="GHEA Grapalat"/>
          <w:b/>
          <w:color w:val="000000" w:themeColor="text1"/>
          <w:sz w:val="22"/>
          <w:szCs w:val="22"/>
          <w:lang w:val="hy-AM"/>
        </w:rPr>
        <w:t>ԵՔ-ԳՀԾՁԲ-26/42</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6"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4E28496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7758E">
              <w:rPr>
                <w:rFonts w:ascii="GHEA Grapalat" w:hAnsi="GHEA Grapalat"/>
                <w:color w:val="000000" w:themeColor="text1"/>
              </w:rPr>
              <w:t>202</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7"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4FD6E506"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по предоставлению  </w:t>
      </w:r>
      <w:r w:rsidR="00B04D7F">
        <w:rPr>
          <w:rFonts w:ascii="GHEA Grapalat" w:hAnsi="GHEA Grapalat"/>
          <w:i/>
          <w:color w:val="000000" w:themeColor="text1"/>
          <w:spacing w:val="6"/>
          <w:sz w:val="22"/>
          <w:szCs w:val="22"/>
        </w:rPr>
        <w:t xml:space="preserve">услуг </w:t>
      </w:r>
      <w:r w:rsidR="00B04D7F">
        <w:rPr>
          <w:rFonts w:ascii="GHEA Grapalat" w:hAnsi="GHEA Grapalat" w:cs="Sylfaen"/>
          <w:sz w:val="18"/>
          <w:szCs w:val="18"/>
        </w:rPr>
        <w:t>р</w:t>
      </w:r>
      <w:r w:rsidR="00B04D7F" w:rsidRPr="007415E2">
        <w:rPr>
          <w:rFonts w:ascii="GHEA Grapalat" w:hAnsi="GHEA Grapalat" w:cs="Sylfaen"/>
          <w:sz w:val="18"/>
          <w:szCs w:val="18"/>
        </w:rPr>
        <w:t>емонт</w:t>
      </w:r>
      <w:r w:rsidR="00B04D7F">
        <w:rPr>
          <w:rFonts w:ascii="GHEA Grapalat" w:hAnsi="GHEA Grapalat" w:cs="Sylfaen"/>
          <w:sz w:val="18"/>
          <w:szCs w:val="18"/>
        </w:rPr>
        <w:t>а</w:t>
      </w:r>
      <w:r w:rsidR="00B04D7F" w:rsidRPr="007415E2">
        <w:rPr>
          <w:rFonts w:ascii="GHEA Grapalat" w:hAnsi="GHEA Grapalat" w:cs="Sylfaen"/>
          <w:sz w:val="18"/>
          <w:szCs w:val="18"/>
        </w:rPr>
        <w:t xml:space="preserve"> и текуще</w:t>
      </w:r>
      <w:r w:rsidR="00B04D7F">
        <w:rPr>
          <w:rFonts w:ascii="GHEA Grapalat" w:hAnsi="GHEA Grapalat" w:cs="Sylfaen"/>
          <w:sz w:val="18"/>
          <w:szCs w:val="18"/>
        </w:rPr>
        <w:t>го</w:t>
      </w:r>
      <w:r w:rsidR="00B04D7F" w:rsidRPr="007415E2">
        <w:rPr>
          <w:rFonts w:ascii="GHEA Grapalat" w:hAnsi="GHEA Grapalat" w:cs="Sylfaen"/>
          <w:sz w:val="18"/>
          <w:szCs w:val="18"/>
        </w:rPr>
        <w:t xml:space="preserve"> обслуживани</w:t>
      </w:r>
      <w:r w:rsidR="00B04D7F">
        <w:rPr>
          <w:rFonts w:ascii="GHEA Grapalat" w:hAnsi="GHEA Grapalat" w:cs="Sylfaen"/>
          <w:sz w:val="18"/>
          <w:szCs w:val="18"/>
        </w:rPr>
        <w:t>я</w:t>
      </w:r>
      <w:r w:rsidR="00B04D7F" w:rsidRPr="007415E2">
        <w:rPr>
          <w:rFonts w:ascii="GHEA Grapalat" w:hAnsi="GHEA Grapalat" w:cs="Sylfaen"/>
          <w:sz w:val="18"/>
          <w:szCs w:val="18"/>
        </w:rPr>
        <w:t xml:space="preserve"> блок</w:t>
      </w:r>
      <w:r w:rsidR="00B04D7F">
        <w:rPr>
          <w:rFonts w:ascii="GHEA Grapalat" w:hAnsi="GHEA Grapalat" w:cs="Sylfaen"/>
          <w:sz w:val="18"/>
          <w:szCs w:val="18"/>
        </w:rPr>
        <w:t>ов</w:t>
      </w:r>
      <w:r w:rsidR="00B04D7F" w:rsidRPr="007415E2">
        <w:rPr>
          <w:rFonts w:ascii="GHEA Grapalat" w:hAnsi="GHEA Grapalat" w:cs="Sylfaen"/>
          <w:sz w:val="18"/>
          <w:szCs w:val="18"/>
        </w:rPr>
        <w:t xml:space="preserve"> дистанционного управления системы оповещения</w:t>
      </w:r>
      <w:r w:rsidR="00B04D7F" w:rsidRPr="00003FAD">
        <w:rPr>
          <w:rFonts w:ascii="GHEA Grapalat" w:hAnsi="GHEA Grapalat"/>
          <w:color w:val="000000" w:themeColor="text1"/>
        </w:rPr>
        <w:t xml:space="preserve"> </w:t>
      </w:r>
      <w:r w:rsidR="008178CA" w:rsidRPr="00003FAD">
        <w:rPr>
          <w:rFonts w:ascii="GHEA Grapalat" w:hAnsi="GHEA Grapalat"/>
          <w:color w:val="000000" w:themeColor="text1"/>
        </w:rPr>
        <w:t>(далее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7777777"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характеристике-графику закупки, указанной в Приложении № 1и Приложением № 1.1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lastRenderedPageBreak/>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указанного в пункте 4.2 договора — также предусмотренную пунктом 5.5 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lastRenderedPageBreak/>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23346AE9"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B04D7F">
        <w:rPr>
          <w:rFonts w:ascii="GHEA Grapalat" w:hAnsi="GHEA Grapalat"/>
          <w:color w:val="000000" w:themeColor="text1"/>
        </w:rPr>
        <w:t>15</w:t>
      </w:r>
      <w:r w:rsidRPr="00003FAD">
        <w:rPr>
          <w:rFonts w:ascii="GHEA Grapalat" w:hAnsi="GHEA Grapalat"/>
          <w:color w:val="000000" w:themeColor="text1"/>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w:t>
      </w:r>
      <w:r w:rsidRPr="00003FAD">
        <w:rPr>
          <w:rFonts w:ascii="GHEA Grapalat" w:hAnsi="GHEA Grapalat"/>
          <w:color w:val="000000" w:themeColor="text1"/>
        </w:rPr>
        <w:lastRenderedPageBreak/>
        <w:t xml:space="preserve">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355268DE"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w:t>
      </w:r>
      <w:r w:rsidRPr="00003FAD">
        <w:rPr>
          <w:rFonts w:ascii="GHEA Grapalat" w:hAnsi="GHEA Grapalat"/>
          <w:color w:val="000000" w:themeColor="text1"/>
        </w:rPr>
        <w:lastRenderedPageBreak/>
        <w:t xml:space="preserve">(Приложение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75C64383"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FC38B6">
        <w:rPr>
          <w:rFonts w:ascii="GHEA Grapalat" w:hAnsi="GHEA Grapalat"/>
          <w:color w:val="000000" w:themeColor="text1"/>
        </w:rPr>
        <w:t>3</w:t>
      </w:r>
      <w:r w:rsidRPr="00003FAD">
        <w:rPr>
          <w:rFonts w:ascii="GHEA Grapalat" w:hAnsi="GHEA Grapalat"/>
          <w:color w:val="000000" w:themeColor="text1"/>
        </w:rPr>
        <w:t xml:space="preserve"> () 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733470F9"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FC38B6">
        <w:rPr>
          <w:rFonts w:ascii="GHEA Grapalat" w:hAnsi="GHEA Grapalat"/>
          <w:color w:val="000000" w:themeColor="text1"/>
        </w:rPr>
        <w:t>18</w:t>
      </w:r>
      <w:r w:rsidRPr="00003FAD">
        <w:rPr>
          <w:rFonts w:ascii="GHEA Grapalat" w:hAnsi="GHEA Grapalat"/>
          <w:color w:val="000000" w:themeColor="text1"/>
        </w:rPr>
        <w:t xml:space="preserve"> (ноль целых пя</w:t>
      </w:r>
      <w:r w:rsidR="00CE724E">
        <w:rPr>
          <w:rFonts w:ascii="GHEA Grapalat" w:hAnsi="GHEA Grapalat"/>
          <w:color w:val="000000" w:themeColor="text1"/>
        </w:rPr>
        <w:t>т</w:t>
      </w:r>
      <w:r w:rsidR="00C909C5">
        <w:rPr>
          <w:rFonts w:ascii="GHEA Grapalat" w:hAnsi="GHEA Grapalat"/>
          <w:color w:val="000000" w:themeColor="text1"/>
        </w:rPr>
        <w:t>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0A20301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lastRenderedPageBreak/>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w:t>
      </w:r>
      <w:r w:rsidR="00212680">
        <w:rPr>
          <w:rFonts w:ascii="GHEA Grapalat" w:hAnsi="GHEA Grapalat"/>
          <w:color w:val="000000" w:themeColor="text1"/>
        </w:rPr>
        <w:t>0</w:t>
      </w:r>
      <w:r w:rsidR="009A3A1B">
        <w:rPr>
          <w:rFonts w:ascii="GHEA Grapalat" w:hAnsi="GHEA Grapalat"/>
          <w:color w:val="000000" w:themeColor="text1"/>
        </w:rPr>
        <w:t>5</w:t>
      </w:r>
      <w:r w:rsidRPr="00003FAD">
        <w:rPr>
          <w:rFonts w:ascii="GHEA Grapalat" w:hAnsi="GHEA Grapalat"/>
          <w:color w:val="000000" w:themeColor="text1"/>
        </w:rPr>
        <w:t xml:space="preserve"> (ноль целых пят</w:t>
      </w:r>
      <w:r w:rsidR="009A3A1B">
        <w:rPr>
          <w:rFonts w:ascii="GHEA Grapalat" w:hAnsi="GHEA Grapalat"/>
          <w:color w:val="000000" w:themeColor="text1"/>
        </w:rPr>
        <w:t>ь</w:t>
      </w:r>
      <w:r w:rsidRPr="00003FAD">
        <w:rPr>
          <w:rFonts w:ascii="GHEA Grapalat" w:hAnsi="GHEA Grapalat"/>
          <w:color w:val="000000" w:themeColor="text1"/>
        </w:rPr>
        <w:t xml:space="preserve">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 xml:space="preserve">Условием исполнения сторонами прав и обязанностей, предусмотренных договором, является обстоятельство учета договора Министерством финансов </w:t>
      </w:r>
      <w:r w:rsidRPr="00003FAD">
        <w:rPr>
          <w:rFonts w:ascii="GHEA Grapalat" w:hAnsi="GHEA Grapalat"/>
          <w:color w:val="000000" w:themeColor="text1"/>
        </w:rPr>
        <w:lastRenderedPageBreak/>
        <w:t>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2ECAF45"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lastRenderedPageBreak/>
        <w:t>7.6.</w:t>
      </w:r>
      <w:r w:rsidRPr="00B741F9">
        <w:rPr>
          <w:rFonts w:ascii="GHEA Grapalat" w:hAnsi="GHEA Grapalat"/>
        </w:rPr>
        <w:tab/>
        <w:t>Если договор осуществляется посредством заключения субподрядного договора:</w:t>
      </w:r>
    </w:p>
    <w:p w14:paraId="3D0CB9CA"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1)</w:t>
      </w:r>
      <w:r w:rsidRPr="00B741F9">
        <w:rPr>
          <w:rFonts w:ascii="GHEA Grapalat" w:hAnsi="GHEA Grapalat"/>
        </w:rPr>
        <w:tab/>
        <w:t>Исполнитель несет ответственность за неисполнение или ненадлежащее исполнение обязательств субподрядчика;</w:t>
      </w:r>
    </w:p>
    <w:p w14:paraId="2C405E6A" w14:textId="5A66534F"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2)</w:t>
      </w:r>
      <w:r w:rsidRPr="00B741F9">
        <w:rPr>
          <w:rFonts w:ascii="GHEA Grapalat" w:hAnsi="GHEA Grapalat"/>
        </w:rPr>
        <w:tab/>
        <w:t>в случае замены субподрядчика в течение исполнения договора Исполнитель в письменной форме уведомляет об этом Заказчика, предоставив копии субподрядного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w:t>
      </w:r>
      <w:r w:rsidR="0087758E">
        <w:rPr>
          <w:rFonts w:ascii="GHEA Grapalat" w:hAnsi="GHEA Grapalat"/>
        </w:rPr>
        <w:t>2025</w:t>
      </w:r>
      <w:r w:rsidRPr="00B741F9">
        <w:rPr>
          <w:rFonts w:ascii="GHEA Grapalat" w:hAnsi="GHEA Grapalat"/>
        </w:rPr>
        <w:t xml:space="preserve"> № 817-А</w:t>
      </w:r>
      <w:r w:rsidRPr="00B741F9">
        <w:rPr>
          <w:rStyle w:val="FootnoteReference"/>
          <w:rFonts w:ascii="GHEA Grapalat" w:hAnsi="GHEA Grapalat"/>
        </w:rPr>
        <w:footnoteReference w:customMarkFollows="1" w:id="11"/>
        <w:t>23</w:t>
      </w:r>
      <w:r w:rsidRPr="00B741F9">
        <w:rPr>
          <w:rFonts w:ascii="GHEA Grapalat" w:hAnsi="GHEA Grapalat"/>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 xml:space="preserve">В условиях надлежащего исполнения договора, выгода (сбережения) или понесенные убытки сторон (Исполнителя или Заказчика) — это выгода или </w:t>
      </w:r>
      <w:r w:rsidRPr="00003FAD">
        <w:rPr>
          <w:rFonts w:ascii="GHEA Grapalat" w:hAnsi="GHEA Grapalat"/>
          <w:color w:val="000000" w:themeColor="text1"/>
        </w:rPr>
        <w:lastRenderedPageBreak/>
        <w:t>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5074F7A0"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 xml:space="preserve">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w:t>
      </w:r>
      <w:r w:rsidRPr="000C58D3">
        <w:rPr>
          <w:rFonts w:ascii="GHEA Grapalat" w:hAnsi="GHEA Grapalat"/>
        </w:rPr>
        <w:lastRenderedPageBreak/>
        <w:t>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24CA06C"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0B32D45"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34DC8855" w14:textId="77777777" w:rsidR="0041572A"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0C55141D" w14:textId="2C387B5D" w:rsidR="000619E7" w:rsidRPr="000619E7" w:rsidRDefault="000619E7" w:rsidP="000619E7">
      <w:pPr>
        <w:widowControl w:val="0"/>
        <w:spacing w:after="160" w:line="360" w:lineRule="auto"/>
        <w:rPr>
          <w:rFonts w:ascii="GHEA Grapalat" w:hAnsi="GHEA Grapalat"/>
          <w:bCs/>
        </w:rPr>
      </w:pPr>
      <w:r w:rsidRPr="000619E7">
        <w:rPr>
          <w:rFonts w:ascii="GHEA Grapalat" w:hAnsi="GHEA Grapalat"/>
          <w:bCs/>
        </w:rPr>
        <w:t>7.1</w:t>
      </w:r>
      <w:r>
        <w:rPr>
          <w:rFonts w:ascii="GHEA Grapalat" w:hAnsi="GHEA Grapalat"/>
          <w:bCs/>
        </w:rPr>
        <w:t>6</w:t>
      </w:r>
      <w:r w:rsidRPr="000619E7">
        <w:rPr>
          <w:rFonts w:ascii="GHEA Grapalat" w:hAnsi="GHEA Grapalat"/>
          <w:bCs/>
        </w:rPr>
        <w:t>.</w:t>
      </w:r>
      <w:r w:rsidRPr="000619E7">
        <w:rPr>
          <w:rFonts w:ascii="GHEA Grapalat" w:hAnsi="GHEA Grapalat"/>
          <w:bCs/>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Если размер выделенных для исполнения договора финансовых средств превышает двадцатипятикратный размер базовой единицы закупок, то </w:t>
      </w:r>
      <w:r w:rsidRPr="000619E7">
        <w:rPr>
          <w:rFonts w:ascii="GHEA Grapalat" w:hAnsi="GHEA Grapalat"/>
          <w:bCs/>
        </w:rPr>
        <w:lastRenderedPageBreak/>
        <w:t xml:space="preserve">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и предоставляет заказчику в течение </w:t>
      </w:r>
      <w:r w:rsidR="00704FEC">
        <w:rPr>
          <w:rFonts w:ascii="GHEA Grapalat" w:hAnsi="GHEA Grapalat"/>
          <w:bCs/>
        </w:rPr>
        <w:t>10</w:t>
      </w:r>
      <w:r w:rsidRPr="000619E7">
        <w:rPr>
          <w:rFonts w:ascii="GHEA Grapalat" w:hAnsi="GHEA Grapalat"/>
          <w:bCs/>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2BEBB044" w14:textId="77777777" w:rsidR="000619E7" w:rsidRPr="000C58D3" w:rsidRDefault="000619E7" w:rsidP="0041572A">
      <w:pPr>
        <w:widowControl w:val="0"/>
        <w:spacing w:after="160" w:line="360" w:lineRule="auto"/>
        <w:rPr>
          <w:rFonts w:ascii="GHEA Grapalat" w:hAnsi="GHEA Grapalat"/>
          <w:bCs/>
        </w:rPr>
      </w:pP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65BBB1A7"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B04D7F">
        <w:rPr>
          <w:rFonts w:ascii="GHEA Grapalat" w:hAnsi="GHEA Grapalat"/>
          <w:b/>
          <w:color w:val="000000" w:themeColor="text1"/>
          <w:sz w:val="22"/>
          <w:szCs w:val="22"/>
          <w:lang w:val="hy-AM"/>
        </w:rPr>
        <w:t>ԵՔ-ԳՀԾՁԲ-26/42</w:t>
      </w:r>
      <w:r w:rsidR="003A6870">
        <w:rPr>
          <w:rFonts w:ascii="GHEA Grapalat" w:hAnsi="GHEA Grapalat"/>
          <w:b/>
          <w:color w:val="000000" w:themeColor="text1"/>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6F03E0C8" w14:textId="17060BA1"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2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285"/>
        <w:gridCol w:w="3433"/>
        <w:gridCol w:w="1078"/>
        <w:gridCol w:w="1052"/>
        <w:gridCol w:w="762"/>
        <w:gridCol w:w="1242"/>
        <w:gridCol w:w="1792"/>
        <w:gridCol w:w="42"/>
      </w:tblGrid>
      <w:tr w:rsidR="00003FAD" w:rsidRPr="00003FAD" w14:paraId="2A212F9A" w14:textId="77777777" w:rsidTr="00B04D7F">
        <w:trPr>
          <w:gridAfter w:val="1"/>
          <w:wAfter w:w="42" w:type="dxa"/>
          <w:trHeight w:val="422"/>
          <w:jc w:val="center"/>
        </w:trPr>
        <w:tc>
          <w:tcPr>
            <w:tcW w:w="12152"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B04D7F">
        <w:trPr>
          <w:gridAfter w:val="1"/>
          <w:wAfter w:w="42" w:type="dxa"/>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2285"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3433" w:type="dxa"/>
            <w:vMerge w:val="restart"/>
            <w:vAlign w:val="center"/>
          </w:tcPr>
          <w:p w14:paraId="2C19534C" w14:textId="10CC284E"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r w:rsidR="00D43AD6">
              <w:rPr>
                <w:rFonts w:ascii="GHEA Grapalat" w:hAnsi="GHEA Grapalat"/>
                <w:color w:val="000000" w:themeColor="text1"/>
                <w:sz w:val="18"/>
                <w:szCs w:val="18"/>
              </w:rPr>
              <w:t>*</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762"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034"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B04D7F">
        <w:trPr>
          <w:gridAfter w:val="1"/>
          <w:wAfter w:w="42" w:type="dxa"/>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285"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3433"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762"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242"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792" w:type="dxa"/>
            <w:vAlign w:val="center"/>
          </w:tcPr>
          <w:p w14:paraId="627DF3EB" w14:textId="77777777" w:rsidR="008178CA" w:rsidRPr="00003FAD" w:rsidRDefault="008178CA" w:rsidP="00B04D7F">
            <w:pPr>
              <w:widowControl w:val="0"/>
              <w:spacing w:after="120"/>
              <w:ind w:right="516"/>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B04D7F" w:rsidRPr="00003FAD" w14:paraId="1446E2C5" w14:textId="77777777" w:rsidTr="00B04D7F">
        <w:trPr>
          <w:trHeight w:val="277"/>
          <w:jc w:val="center"/>
        </w:trPr>
        <w:tc>
          <w:tcPr>
            <w:tcW w:w="508" w:type="dxa"/>
            <w:vAlign w:val="center"/>
          </w:tcPr>
          <w:p w14:paraId="3C9E8543" w14:textId="77777777" w:rsidR="00B04D7F" w:rsidRPr="00A83B50" w:rsidRDefault="00B04D7F" w:rsidP="00B04D7F">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0CD3563" w14:textId="7A4177D1" w:rsidR="00B04D7F" w:rsidRPr="00003FAD" w:rsidRDefault="00B04D7F" w:rsidP="00B04D7F">
            <w:pPr>
              <w:widowControl w:val="0"/>
              <w:spacing w:after="120"/>
              <w:jc w:val="center"/>
              <w:rPr>
                <w:rFonts w:ascii="GHEA Grapalat" w:hAnsi="GHEA Grapalat"/>
                <w:color w:val="000000" w:themeColor="text1"/>
                <w:sz w:val="20"/>
              </w:rPr>
            </w:pPr>
          </w:p>
        </w:tc>
        <w:tc>
          <w:tcPr>
            <w:tcW w:w="2285" w:type="dxa"/>
          </w:tcPr>
          <w:p w14:paraId="3B85EE68" w14:textId="13573D04" w:rsidR="00B04D7F" w:rsidRPr="00C64EE1" w:rsidRDefault="00B04D7F" w:rsidP="00B04D7F">
            <w:pPr>
              <w:pStyle w:val="ListParagraph"/>
              <w:widowControl w:val="0"/>
              <w:spacing w:after="120"/>
              <w:rPr>
                <w:rFonts w:ascii="GHEA Grapalat" w:hAnsi="GHEA Grapalat"/>
                <w:color w:val="000000" w:themeColor="text1"/>
                <w:sz w:val="20"/>
              </w:rPr>
            </w:pPr>
            <w:r w:rsidRPr="00A719E0">
              <w:rPr>
                <w:rFonts w:ascii="GHEA Grapalat" w:hAnsi="GHEA Grapalat" w:cs="Sylfaen"/>
                <w:sz w:val="18"/>
                <w:szCs w:val="18"/>
              </w:rPr>
              <w:t>50111260/</w:t>
            </w:r>
            <w:r w:rsidRPr="00A719E0">
              <w:rPr>
                <w:rFonts w:ascii="GHEA Grapalat" w:hAnsi="GHEA Grapalat" w:cs="Sylfaen"/>
                <w:sz w:val="18"/>
                <w:szCs w:val="18"/>
                <w:lang w:val="hy-AM"/>
              </w:rPr>
              <w:t>515</w:t>
            </w:r>
          </w:p>
        </w:tc>
        <w:tc>
          <w:tcPr>
            <w:tcW w:w="3433" w:type="dxa"/>
          </w:tcPr>
          <w:p w14:paraId="779F3FB9" w14:textId="77777777" w:rsidR="00B04D7F" w:rsidRPr="00412006" w:rsidRDefault="00B04D7F" w:rsidP="00B04D7F">
            <w:pPr>
              <w:jc w:val="center"/>
              <w:rPr>
                <w:rFonts w:ascii="GHEA Grapalat" w:hAnsi="GHEA Grapalat"/>
                <w:lang w:val="hy-AM"/>
              </w:rPr>
            </w:pPr>
            <w:r w:rsidRPr="00C709FE">
              <w:rPr>
                <w:rFonts w:ascii="GHEA Grapalat" w:hAnsi="GHEA Grapalat" w:cs="Sylfaen"/>
              </w:rPr>
              <w:t>Ремонт электрооборудования</w:t>
            </w:r>
            <w:r>
              <w:rPr>
                <w:rFonts w:ascii="GHEA Grapalat" w:hAnsi="GHEA Grapalat" w:cs="Sylfaen"/>
              </w:rPr>
              <w:t xml:space="preserve">. </w:t>
            </w:r>
            <w:r w:rsidRPr="00412006">
              <w:rPr>
                <w:rFonts w:ascii="GHEA Grapalat" w:hAnsi="GHEA Grapalat" w:cs="Sylfaen"/>
              </w:rPr>
              <w:t>Ремонт и текущее обслуживание блок</w:t>
            </w:r>
            <w:r>
              <w:rPr>
                <w:rFonts w:ascii="GHEA Grapalat" w:hAnsi="GHEA Grapalat" w:cs="Sylfaen"/>
              </w:rPr>
              <w:t>ов</w:t>
            </w:r>
            <w:r w:rsidRPr="00412006">
              <w:rPr>
                <w:rFonts w:ascii="GHEA Grapalat" w:hAnsi="GHEA Grapalat" w:cs="Sylfaen"/>
              </w:rPr>
              <w:t xml:space="preserve"> дистанционного управления системы оповещения</w:t>
            </w:r>
            <w:r w:rsidRPr="00412006">
              <w:rPr>
                <w:rFonts w:ascii="GHEA Grapalat" w:hAnsi="GHEA Grapalat"/>
                <w:lang w:val="hy-AM"/>
              </w:rPr>
              <w:t>.</w:t>
            </w:r>
          </w:p>
          <w:p w14:paraId="335C8EA0" w14:textId="77777777" w:rsidR="00B04D7F" w:rsidRPr="0087657D" w:rsidRDefault="00B04D7F" w:rsidP="00B04D7F">
            <w:pPr>
              <w:ind w:left="567"/>
              <w:rPr>
                <w:rFonts w:ascii="GHEA Grapalat" w:hAnsi="GHEA Grapalat"/>
                <w:lang w:val="hy-AM"/>
              </w:rPr>
            </w:pPr>
            <w:r w:rsidRPr="0087657D">
              <w:rPr>
                <w:rFonts w:ascii="GHEA Grapalat" w:hAnsi="GHEA Grapalat"/>
                <w:lang w:val="hy-AM"/>
              </w:rPr>
              <w:t xml:space="preserve">Ремонт и текущее обслуживание </w:t>
            </w:r>
            <w:r w:rsidRPr="0087657D">
              <w:rPr>
                <w:rFonts w:ascii="GHEA Grapalat" w:hAnsi="GHEA Grapalat"/>
              </w:rPr>
              <w:t>включает</w:t>
            </w:r>
            <w:r w:rsidRPr="0087657D">
              <w:rPr>
                <w:rFonts w:ascii="GHEA Grapalat" w:hAnsi="GHEA Grapalat"/>
                <w:lang w:val="hy-AM"/>
              </w:rPr>
              <w:t>:</w:t>
            </w:r>
          </w:p>
          <w:p w14:paraId="00D851B1" w14:textId="77777777" w:rsidR="00B04D7F" w:rsidRDefault="00B04D7F" w:rsidP="00B04D7F">
            <w:pPr>
              <w:pStyle w:val="ListParagraph"/>
              <w:widowControl w:val="0"/>
              <w:numPr>
                <w:ilvl w:val="0"/>
                <w:numId w:val="82"/>
              </w:numPr>
              <w:autoSpaceDE w:val="0"/>
              <w:autoSpaceDN w:val="0"/>
              <w:jc w:val="both"/>
            </w:pPr>
            <w:r w:rsidRPr="00C30C42">
              <w:rPr>
                <w:rFonts w:ascii="GHEA Grapalat" w:hAnsi="GHEA Grapalat"/>
              </w:rPr>
              <w:t>Выездной осмотр, д</w:t>
            </w:r>
            <w:r w:rsidRPr="00C30C42">
              <w:rPr>
                <w:rFonts w:ascii="GHEA Grapalat" w:hAnsi="GHEA Grapalat"/>
                <w:lang w:val="hy-AM"/>
              </w:rPr>
              <w:t>иагностика возможной неисправности блока управления</w:t>
            </w:r>
            <w:r w:rsidRPr="00C30C42">
              <w:rPr>
                <w:rFonts w:ascii="GHEA Grapalat" w:hAnsi="GHEA Grapalat"/>
              </w:rPr>
              <w:t xml:space="preserve"> (без выполнения работ)</w:t>
            </w:r>
          </w:p>
          <w:p w14:paraId="05C2A44F" w14:textId="77777777" w:rsidR="00B04D7F" w:rsidRPr="00C30C42" w:rsidRDefault="00B04D7F" w:rsidP="00B04D7F">
            <w:pPr>
              <w:pStyle w:val="ListParagraph"/>
              <w:widowControl w:val="0"/>
              <w:numPr>
                <w:ilvl w:val="0"/>
                <w:numId w:val="82"/>
              </w:numPr>
              <w:autoSpaceDE w:val="0"/>
              <w:autoSpaceDN w:val="0"/>
              <w:jc w:val="both"/>
              <w:rPr>
                <w:rFonts w:ascii="GHEA Grapalat" w:hAnsi="GHEA Grapalat"/>
              </w:rPr>
            </w:pPr>
            <w:r w:rsidRPr="006E2AE2">
              <w:rPr>
                <w:rFonts w:ascii="GHEA Grapalat" w:hAnsi="GHEA Grapalat"/>
                <w:lang w:val="hy-AM"/>
              </w:rPr>
              <w:lastRenderedPageBreak/>
              <w:t>Замена SIM-карт</w:t>
            </w:r>
            <w:r>
              <w:rPr>
                <w:rFonts w:ascii="GHEA Grapalat" w:hAnsi="GHEA Grapalat"/>
              </w:rPr>
              <w:t xml:space="preserve">, </w:t>
            </w:r>
            <w:r w:rsidRPr="006E2AE2">
              <w:rPr>
                <w:rFonts w:ascii="GHEA Grapalat" w:hAnsi="GHEA Grapalat"/>
                <w:lang w:val="hy-AM"/>
              </w:rPr>
              <w:t>настройк</w:t>
            </w:r>
            <w:r>
              <w:rPr>
                <w:rFonts w:ascii="GHEA Grapalat" w:hAnsi="GHEA Grapalat"/>
              </w:rPr>
              <w:t>а</w:t>
            </w:r>
            <w:r>
              <w:rPr>
                <w:rFonts w:ascii="GHEA Grapalat" w:hAnsi="GHEA Grapalat"/>
                <w:lang w:val="hy-AM"/>
              </w:rPr>
              <w:t xml:space="preserve"> </w:t>
            </w:r>
            <w:r w:rsidRPr="006E2AE2">
              <w:rPr>
                <w:rFonts w:ascii="GHEA Grapalat" w:hAnsi="GHEA Grapalat"/>
                <w:lang w:val="hy-AM"/>
              </w:rPr>
              <w:t>APN, IP</w:t>
            </w:r>
          </w:p>
          <w:p w14:paraId="1726163D" w14:textId="77777777" w:rsidR="00B04D7F" w:rsidRPr="00C30C42" w:rsidRDefault="00B04D7F" w:rsidP="00B04D7F">
            <w:pPr>
              <w:pStyle w:val="ListParagraph"/>
              <w:widowControl w:val="0"/>
              <w:numPr>
                <w:ilvl w:val="0"/>
                <w:numId w:val="82"/>
              </w:numPr>
              <w:autoSpaceDE w:val="0"/>
              <w:autoSpaceDN w:val="0"/>
              <w:jc w:val="both"/>
              <w:rPr>
                <w:rFonts w:ascii="GHEA Grapalat" w:hAnsi="GHEA Grapalat"/>
              </w:rPr>
            </w:pPr>
            <w:r w:rsidRPr="00C30C42">
              <w:rPr>
                <w:rFonts w:ascii="GHEA Grapalat" w:hAnsi="GHEA Grapalat"/>
              </w:rPr>
              <w:t>Правильная пер</w:t>
            </w:r>
            <w:r>
              <w:rPr>
                <w:rFonts w:ascii="GHEA Grapalat" w:hAnsi="GHEA Grapalat"/>
              </w:rPr>
              <w:t>ефазировка</w:t>
            </w:r>
          </w:p>
          <w:p w14:paraId="2B2FCF3A" w14:textId="77777777" w:rsidR="00B04D7F" w:rsidRPr="00C30C42" w:rsidRDefault="00B04D7F" w:rsidP="00B04D7F">
            <w:pPr>
              <w:pStyle w:val="ListParagraph"/>
              <w:widowControl w:val="0"/>
              <w:numPr>
                <w:ilvl w:val="0"/>
                <w:numId w:val="82"/>
              </w:numPr>
              <w:autoSpaceDE w:val="0"/>
              <w:autoSpaceDN w:val="0"/>
              <w:jc w:val="both"/>
              <w:rPr>
                <w:rFonts w:ascii="GHEA Grapalat" w:hAnsi="GHEA Grapalat"/>
              </w:rPr>
            </w:pPr>
            <w:r w:rsidRPr="00AB1BED">
              <w:rPr>
                <w:rFonts w:ascii="GHEA Grapalat" w:hAnsi="GHEA Grapalat"/>
              </w:rPr>
              <w:t>Замена устройства проверки последовательности фаз (XJ5)</w:t>
            </w:r>
          </w:p>
          <w:p w14:paraId="642DACF4" w14:textId="77777777" w:rsidR="00B04D7F" w:rsidRPr="00C30C42" w:rsidRDefault="00B04D7F" w:rsidP="00B04D7F">
            <w:pPr>
              <w:pStyle w:val="ListParagraph"/>
              <w:widowControl w:val="0"/>
              <w:numPr>
                <w:ilvl w:val="0"/>
                <w:numId w:val="82"/>
              </w:numPr>
              <w:autoSpaceDE w:val="0"/>
              <w:autoSpaceDN w:val="0"/>
              <w:jc w:val="both"/>
              <w:rPr>
                <w:rFonts w:ascii="GHEA Grapalat" w:hAnsi="GHEA Grapalat"/>
              </w:rPr>
            </w:pPr>
            <w:r w:rsidRPr="00C30C42">
              <w:rPr>
                <w:rFonts w:ascii="GHEA Grapalat" w:hAnsi="GHEA Grapalat"/>
              </w:rPr>
              <w:t>Замена электропускателя</w:t>
            </w:r>
          </w:p>
          <w:p w14:paraId="47510A98" w14:textId="77777777" w:rsidR="00B04D7F" w:rsidRPr="00B5536D" w:rsidRDefault="00B04D7F" w:rsidP="00B04D7F">
            <w:pPr>
              <w:pStyle w:val="ListParagraph"/>
              <w:widowControl w:val="0"/>
              <w:numPr>
                <w:ilvl w:val="0"/>
                <w:numId w:val="82"/>
              </w:numPr>
              <w:autoSpaceDE w:val="0"/>
              <w:autoSpaceDN w:val="0"/>
              <w:jc w:val="both"/>
              <w:rPr>
                <w:rFonts w:ascii="GHEA Grapalat" w:hAnsi="GHEA Grapalat"/>
              </w:rPr>
            </w:pPr>
            <w:r w:rsidRPr="00B5536D">
              <w:rPr>
                <w:rFonts w:ascii="GHEA Grapalat" w:hAnsi="GHEA Grapalat"/>
              </w:rPr>
              <w:t>Замена однофазных силовых кабелей (используются медные кабели 3*2.5 мм)</w:t>
            </w:r>
            <w:r w:rsidRPr="00B5536D">
              <w:t xml:space="preserve"> </w:t>
            </w:r>
            <w:r w:rsidRPr="00B5536D">
              <w:rPr>
                <w:rFonts w:ascii="GHEA Grapalat" w:hAnsi="GHEA Grapalat"/>
              </w:rPr>
              <w:t>с двухслойной изоляцией</w:t>
            </w:r>
          </w:p>
          <w:p w14:paraId="0B105006" w14:textId="77777777" w:rsidR="00B04D7F" w:rsidRPr="00B5536D" w:rsidRDefault="00B04D7F" w:rsidP="00B04D7F">
            <w:pPr>
              <w:pStyle w:val="ListParagraph"/>
              <w:widowControl w:val="0"/>
              <w:numPr>
                <w:ilvl w:val="0"/>
                <w:numId w:val="82"/>
              </w:numPr>
              <w:autoSpaceDE w:val="0"/>
              <w:autoSpaceDN w:val="0"/>
              <w:jc w:val="both"/>
              <w:rPr>
                <w:rFonts w:ascii="GHEA Grapalat" w:hAnsi="GHEA Grapalat"/>
              </w:rPr>
            </w:pPr>
            <w:r w:rsidRPr="00B5536D">
              <w:rPr>
                <w:rFonts w:ascii="GHEA Grapalat" w:hAnsi="GHEA Grapalat"/>
              </w:rPr>
              <w:t>Замена трехфазных силовых кабелей (используются медные кабели 4*2.5 мм)</w:t>
            </w:r>
            <w:r w:rsidRPr="00B5536D">
              <w:t xml:space="preserve"> </w:t>
            </w:r>
            <w:r w:rsidRPr="00B5536D">
              <w:rPr>
                <w:rFonts w:ascii="GHEA Grapalat" w:hAnsi="GHEA Grapalat"/>
              </w:rPr>
              <w:t>с двухслойной изоляцией</w:t>
            </w:r>
          </w:p>
          <w:p w14:paraId="0BDAB1C0" w14:textId="77777777" w:rsidR="00B04D7F" w:rsidRPr="00B5536D" w:rsidRDefault="00B04D7F" w:rsidP="00B04D7F">
            <w:pPr>
              <w:pStyle w:val="ListParagraph"/>
              <w:widowControl w:val="0"/>
              <w:numPr>
                <w:ilvl w:val="0"/>
                <w:numId w:val="82"/>
              </w:numPr>
              <w:autoSpaceDE w:val="0"/>
              <w:autoSpaceDN w:val="0"/>
              <w:jc w:val="both"/>
              <w:rPr>
                <w:rFonts w:ascii="GHEA Grapalat" w:hAnsi="GHEA Grapalat"/>
              </w:rPr>
            </w:pPr>
            <w:r w:rsidRPr="00B5536D">
              <w:rPr>
                <w:rFonts w:ascii="GHEA Grapalat" w:hAnsi="GHEA Grapalat"/>
              </w:rPr>
              <w:t xml:space="preserve">Замена материнской платы </w:t>
            </w:r>
            <w:r w:rsidRPr="00B5536D">
              <w:rPr>
                <w:rFonts w:ascii="GHEA Grapalat" w:hAnsi="GHEA Grapalat"/>
                <w:lang w:val="hy-AM"/>
              </w:rPr>
              <w:t xml:space="preserve">(включая первоначальный осмотр </w:t>
            </w:r>
            <w:r w:rsidRPr="00B5536D">
              <w:rPr>
                <w:rFonts w:ascii="GHEA Grapalat" w:hAnsi="GHEA Grapalat"/>
              </w:rPr>
              <w:t>и настроики,</w:t>
            </w:r>
            <w:r w:rsidRPr="00B5536D">
              <w:t xml:space="preserve"> </w:t>
            </w:r>
            <w:r w:rsidRPr="00B5536D">
              <w:rPr>
                <w:rFonts w:ascii="GHEA Grapalat" w:hAnsi="GHEA Grapalat"/>
              </w:rPr>
              <w:t>поддержка сетей 3G и выше</w:t>
            </w:r>
            <w:r w:rsidRPr="00B5536D">
              <w:rPr>
                <w:rFonts w:ascii="GHEA Grapalat" w:hAnsi="GHEA Grapalat"/>
                <w:lang w:val="hy-AM"/>
              </w:rPr>
              <w:t>)</w:t>
            </w:r>
          </w:p>
          <w:p w14:paraId="5FE1D5BC" w14:textId="77777777" w:rsidR="00B04D7F" w:rsidRPr="00B5536D" w:rsidRDefault="00B04D7F" w:rsidP="00B04D7F">
            <w:pPr>
              <w:pStyle w:val="ListParagraph"/>
              <w:widowControl w:val="0"/>
              <w:numPr>
                <w:ilvl w:val="0"/>
                <w:numId w:val="82"/>
              </w:numPr>
              <w:autoSpaceDE w:val="0"/>
              <w:autoSpaceDN w:val="0"/>
              <w:jc w:val="both"/>
              <w:rPr>
                <w:rFonts w:ascii="GHEA Grapalat" w:hAnsi="GHEA Grapalat"/>
              </w:rPr>
            </w:pPr>
            <w:r w:rsidRPr="00B5536D">
              <w:rPr>
                <w:rFonts w:ascii="GHEA Grapalat" w:hAnsi="GHEA Grapalat"/>
              </w:rPr>
              <w:t>Замена световых индикаторов</w:t>
            </w:r>
          </w:p>
          <w:p w14:paraId="75D175F8" w14:textId="77777777" w:rsidR="00B04D7F" w:rsidRPr="00B5536D" w:rsidRDefault="00B04D7F" w:rsidP="00B04D7F">
            <w:pPr>
              <w:pStyle w:val="ListParagraph"/>
              <w:widowControl w:val="0"/>
              <w:numPr>
                <w:ilvl w:val="0"/>
                <w:numId w:val="82"/>
              </w:numPr>
              <w:autoSpaceDE w:val="0"/>
              <w:autoSpaceDN w:val="0"/>
              <w:jc w:val="both"/>
            </w:pPr>
            <w:r w:rsidRPr="00B5536D">
              <w:rPr>
                <w:rFonts w:ascii="GHEA Grapalat" w:hAnsi="GHEA Grapalat"/>
              </w:rPr>
              <w:t>Замена кнопок</w:t>
            </w:r>
          </w:p>
          <w:p w14:paraId="7FA7A1C7" w14:textId="77777777" w:rsidR="00B04D7F" w:rsidRDefault="00B04D7F" w:rsidP="00B04D7F">
            <w:pPr>
              <w:pStyle w:val="ListParagraph"/>
              <w:widowControl w:val="0"/>
              <w:numPr>
                <w:ilvl w:val="0"/>
                <w:numId w:val="82"/>
              </w:numPr>
              <w:autoSpaceDE w:val="0"/>
              <w:autoSpaceDN w:val="0"/>
              <w:jc w:val="both"/>
            </w:pPr>
            <w:r w:rsidRPr="00C30C42">
              <w:rPr>
                <w:rFonts w:ascii="GHEA Grapalat" w:hAnsi="GHEA Grapalat"/>
                <w:lang w:val="hy-AM"/>
              </w:rPr>
              <w:t>Замена блока питания (включая первоначальный осмотр, предоставление временного устройства, установку, ремонт и повторную установку устройства)</w:t>
            </w:r>
          </w:p>
          <w:p w14:paraId="5CF644B4" w14:textId="77777777" w:rsidR="00B04D7F" w:rsidRDefault="00B04D7F" w:rsidP="00B04D7F">
            <w:pPr>
              <w:pStyle w:val="ListParagraph"/>
              <w:widowControl w:val="0"/>
              <w:numPr>
                <w:ilvl w:val="0"/>
                <w:numId w:val="82"/>
              </w:numPr>
              <w:autoSpaceDE w:val="0"/>
              <w:autoSpaceDN w:val="0"/>
              <w:jc w:val="both"/>
            </w:pPr>
            <w:r>
              <w:rPr>
                <w:rFonts w:ascii="GHEA Grapalat" w:hAnsi="GHEA Grapalat"/>
              </w:rPr>
              <w:lastRenderedPageBreak/>
              <w:t>Замена аккумулятора</w:t>
            </w:r>
          </w:p>
          <w:p w14:paraId="6EB69F81" w14:textId="77777777" w:rsidR="00B04D7F" w:rsidRDefault="00B04D7F" w:rsidP="00B04D7F">
            <w:pPr>
              <w:pStyle w:val="ListParagraph"/>
              <w:widowControl w:val="0"/>
              <w:numPr>
                <w:ilvl w:val="0"/>
                <w:numId w:val="82"/>
              </w:numPr>
              <w:autoSpaceDE w:val="0"/>
              <w:autoSpaceDN w:val="0"/>
              <w:jc w:val="both"/>
            </w:pPr>
            <w:r w:rsidRPr="00C30C42">
              <w:rPr>
                <w:rFonts w:ascii="GHEA Grapalat" w:hAnsi="GHEA Grapalat"/>
              </w:rPr>
              <w:t>Зам</w:t>
            </w:r>
            <w:r>
              <w:rPr>
                <w:rFonts w:ascii="GHEA Grapalat" w:hAnsi="GHEA Grapalat"/>
              </w:rPr>
              <w:t>ена автоматического выключателя</w:t>
            </w:r>
          </w:p>
          <w:p w14:paraId="6F120A34" w14:textId="77777777" w:rsidR="00B04D7F" w:rsidRDefault="00B04D7F" w:rsidP="00B04D7F">
            <w:pPr>
              <w:pStyle w:val="ListParagraph"/>
              <w:widowControl w:val="0"/>
              <w:numPr>
                <w:ilvl w:val="0"/>
                <w:numId w:val="82"/>
              </w:numPr>
              <w:autoSpaceDE w:val="0"/>
              <w:autoSpaceDN w:val="0"/>
              <w:jc w:val="both"/>
            </w:pPr>
            <w:r w:rsidRPr="00C30C42">
              <w:rPr>
                <w:rFonts w:ascii="GHEA Grapalat" w:hAnsi="GHEA Grapalat"/>
                <w:lang w:val="hy-AM"/>
              </w:rPr>
              <w:t>Замена антенны GSM</w:t>
            </w:r>
          </w:p>
          <w:p w14:paraId="221E4DED" w14:textId="77777777" w:rsidR="00B04D7F" w:rsidRPr="00097FB8" w:rsidRDefault="00B04D7F" w:rsidP="00B04D7F">
            <w:pPr>
              <w:pStyle w:val="ListParagraph"/>
              <w:widowControl w:val="0"/>
              <w:numPr>
                <w:ilvl w:val="0"/>
                <w:numId w:val="82"/>
              </w:numPr>
              <w:autoSpaceDE w:val="0"/>
              <w:autoSpaceDN w:val="0"/>
              <w:jc w:val="both"/>
            </w:pPr>
            <w:r w:rsidRPr="00C30C42">
              <w:rPr>
                <w:rFonts w:ascii="GHEA Grapalat" w:hAnsi="GHEA Grapalat"/>
                <w:lang w:val="hy-AM"/>
              </w:rPr>
              <w:t xml:space="preserve">Разборка, </w:t>
            </w:r>
            <w:r w:rsidRPr="00C30C42">
              <w:rPr>
                <w:rFonts w:ascii="GHEA Grapalat" w:hAnsi="GHEA Grapalat"/>
              </w:rPr>
              <w:t>транспортировка</w:t>
            </w:r>
            <w:r w:rsidRPr="00C30C42">
              <w:rPr>
                <w:rFonts w:ascii="GHEA Grapalat" w:hAnsi="GHEA Grapalat"/>
                <w:lang w:val="hy-AM"/>
              </w:rPr>
              <w:t xml:space="preserve"> и установка блока управления</w:t>
            </w:r>
          </w:p>
          <w:p w14:paraId="7FA03943" w14:textId="77777777" w:rsidR="00B04D7F" w:rsidRDefault="00B04D7F" w:rsidP="00B04D7F">
            <w:pPr>
              <w:pStyle w:val="ListParagraph"/>
              <w:ind w:left="1146"/>
              <w:rPr>
                <w:rFonts w:ascii="GHEA Grapalat" w:hAnsi="GHEA Grapalat"/>
                <w:lang w:val="hy-AM"/>
              </w:rPr>
            </w:pPr>
          </w:p>
          <w:p w14:paraId="40C1BA13" w14:textId="77777777" w:rsidR="00B04D7F" w:rsidRDefault="00B04D7F" w:rsidP="00B04D7F">
            <w:pPr>
              <w:pStyle w:val="ListParagraph"/>
              <w:ind w:left="1146"/>
              <w:rPr>
                <w:rFonts w:ascii="GHEA Grapalat" w:hAnsi="GHEA Grapalat"/>
                <w:lang w:val="hy-AM"/>
              </w:rPr>
            </w:pPr>
          </w:p>
          <w:p w14:paraId="1C17E4A6" w14:textId="7CBDC896" w:rsidR="00B04D7F" w:rsidRPr="00B96898" w:rsidRDefault="00B04D7F" w:rsidP="00B04D7F">
            <w:pPr>
              <w:widowControl w:val="0"/>
              <w:spacing w:after="120"/>
              <w:jc w:val="center"/>
              <w:rPr>
                <w:rFonts w:ascii="GHEA Grapalat" w:hAnsi="GHEA Grapalat"/>
                <w:color w:val="000000" w:themeColor="text1"/>
                <w:sz w:val="20"/>
                <w:lang w:val="hy-AM"/>
              </w:rPr>
            </w:pPr>
          </w:p>
        </w:tc>
        <w:tc>
          <w:tcPr>
            <w:tcW w:w="1078" w:type="dxa"/>
            <w:vAlign w:val="center"/>
          </w:tcPr>
          <w:p w14:paraId="5BAB781D" w14:textId="57FE7FE6" w:rsidR="00B04D7F" w:rsidRPr="00003FAD" w:rsidRDefault="00B04D7F" w:rsidP="00B04D7F">
            <w:pPr>
              <w:widowControl w:val="0"/>
              <w:spacing w:after="120"/>
              <w:jc w:val="center"/>
              <w:rPr>
                <w:rFonts w:ascii="GHEA Grapalat" w:hAnsi="GHEA Grapalat"/>
                <w:color w:val="000000" w:themeColor="text1"/>
                <w:sz w:val="20"/>
              </w:rPr>
            </w:pPr>
            <w:r w:rsidRPr="00833CF4">
              <w:rPr>
                <w:sz w:val="16"/>
                <w:szCs w:val="16"/>
                <w:lang w:val="hy-AM"/>
              </w:rPr>
              <w:lastRenderedPageBreak/>
              <w:t>драм</w:t>
            </w:r>
          </w:p>
        </w:tc>
        <w:tc>
          <w:tcPr>
            <w:tcW w:w="1052" w:type="dxa"/>
            <w:vAlign w:val="center"/>
          </w:tcPr>
          <w:p w14:paraId="5C2BD922" w14:textId="57C19BF6" w:rsidR="00B04D7F" w:rsidRPr="00003FAD" w:rsidRDefault="00B04D7F" w:rsidP="00B04D7F">
            <w:pPr>
              <w:widowControl w:val="0"/>
              <w:spacing w:after="120"/>
              <w:jc w:val="center"/>
              <w:rPr>
                <w:rFonts w:ascii="GHEA Grapalat" w:hAnsi="GHEA Grapalat"/>
                <w:color w:val="000000" w:themeColor="text1"/>
                <w:sz w:val="20"/>
              </w:rPr>
            </w:pPr>
          </w:p>
        </w:tc>
        <w:tc>
          <w:tcPr>
            <w:tcW w:w="762" w:type="dxa"/>
            <w:vAlign w:val="center"/>
          </w:tcPr>
          <w:p w14:paraId="1935DD13" w14:textId="516E4890" w:rsidR="00B04D7F" w:rsidRPr="00003FAD" w:rsidRDefault="00B04D7F" w:rsidP="00B04D7F">
            <w:pPr>
              <w:widowControl w:val="0"/>
              <w:spacing w:after="120"/>
              <w:jc w:val="center"/>
              <w:rPr>
                <w:rFonts w:ascii="GHEA Grapalat" w:hAnsi="GHEA Grapalat"/>
                <w:color w:val="000000" w:themeColor="text1"/>
                <w:sz w:val="20"/>
              </w:rPr>
            </w:pPr>
            <w:r>
              <w:rPr>
                <w:rFonts w:ascii="GHEA Grapalat" w:hAnsi="GHEA Grapalat"/>
                <w:color w:val="000000" w:themeColor="text1"/>
                <w:sz w:val="20"/>
              </w:rPr>
              <w:t>1</w:t>
            </w:r>
          </w:p>
        </w:tc>
        <w:tc>
          <w:tcPr>
            <w:tcW w:w="1242" w:type="dxa"/>
            <w:vAlign w:val="center"/>
          </w:tcPr>
          <w:p w14:paraId="426ECEB6" w14:textId="0443DAB4" w:rsidR="00B04D7F" w:rsidRPr="00003FAD" w:rsidRDefault="00B04D7F" w:rsidP="00B04D7F">
            <w:pPr>
              <w:widowControl w:val="0"/>
              <w:spacing w:after="120"/>
              <w:jc w:val="center"/>
              <w:rPr>
                <w:rFonts w:ascii="GHEA Grapalat" w:hAnsi="GHEA Grapalat"/>
                <w:color w:val="000000" w:themeColor="text1"/>
                <w:sz w:val="20"/>
              </w:rPr>
            </w:pPr>
            <w:r>
              <w:rPr>
                <w:rFonts w:ascii="GHEA Grapalat" w:hAnsi="GHEA Grapalat"/>
                <w:sz w:val="18"/>
                <w:szCs w:val="18"/>
              </w:rPr>
              <w:t>г.Ереван</w:t>
            </w:r>
          </w:p>
        </w:tc>
        <w:tc>
          <w:tcPr>
            <w:tcW w:w="1834" w:type="dxa"/>
            <w:gridSpan w:val="2"/>
            <w:vAlign w:val="center"/>
          </w:tcPr>
          <w:p w14:paraId="2FFCE76C" w14:textId="3A29D13B" w:rsidR="00B04D7F" w:rsidRPr="00003FAD" w:rsidRDefault="00B04D7F" w:rsidP="00B04D7F">
            <w:pPr>
              <w:widowControl w:val="0"/>
              <w:spacing w:after="120"/>
              <w:jc w:val="center"/>
              <w:rPr>
                <w:rFonts w:ascii="GHEA Grapalat" w:hAnsi="GHEA Grapalat"/>
                <w:color w:val="000000" w:themeColor="text1"/>
                <w:sz w:val="20"/>
              </w:rPr>
            </w:pPr>
            <w:r w:rsidRPr="00F03B3E">
              <w:rPr>
                <w:rFonts w:ascii="GHEA Grapalat" w:hAnsi="GHEA Grapalat"/>
                <w:sz w:val="16"/>
                <w:szCs w:val="16"/>
              </w:rPr>
              <w:t>С даты вступления договора /контракта/ в силу до 320 календарных дней включительно</w:t>
            </w:r>
          </w:p>
        </w:tc>
      </w:tr>
    </w:tbl>
    <w:p w14:paraId="27267A7D" w14:textId="77777777" w:rsidR="00D43AD6" w:rsidRDefault="00D43AD6" w:rsidP="00375205">
      <w:pPr>
        <w:widowControl w:val="0"/>
        <w:spacing w:after="160" w:line="360" w:lineRule="auto"/>
        <w:ind w:firstLine="567"/>
        <w:jc w:val="right"/>
        <w:rPr>
          <w:rFonts w:ascii="GHEA Grapalat" w:hAnsi="GHEA Grapalat"/>
          <w:i/>
          <w:color w:val="000000" w:themeColor="text1"/>
        </w:rPr>
      </w:pPr>
    </w:p>
    <w:p w14:paraId="50CFF59A" w14:textId="77777777" w:rsidR="00D43AD6" w:rsidRDefault="00D43AD6" w:rsidP="00375205">
      <w:pPr>
        <w:widowControl w:val="0"/>
        <w:spacing w:after="160" w:line="360" w:lineRule="auto"/>
        <w:ind w:firstLine="567"/>
        <w:jc w:val="right"/>
        <w:rPr>
          <w:rFonts w:ascii="GHEA Grapalat" w:hAnsi="GHEA Grapalat"/>
          <w:i/>
          <w:color w:val="000000" w:themeColor="text1"/>
        </w:rPr>
      </w:pPr>
    </w:p>
    <w:p w14:paraId="68446A78" w14:textId="77777777" w:rsidR="00B04D7F" w:rsidRPr="00B04D7F" w:rsidRDefault="00B04D7F" w:rsidP="00B04D7F">
      <w:pPr>
        <w:ind w:right="-22" w:firstLine="567"/>
        <w:jc w:val="both"/>
        <w:rPr>
          <w:rFonts w:ascii="GHEA Grapalat" w:hAnsi="GHEA Grapalat"/>
          <w:color w:val="EE0000"/>
          <w:sz w:val="32"/>
          <w:szCs w:val="32"/>
          <w:lang w:val="hy-AM"/>
        </w:rPr>
      </w:pPr>
      <w:r w:rsidRPr="00B04D7F">
        <w:rPr>
          <w:rFonts w:ascii="GHEA Grapalat" w:hAnsi="GHEA Grapalat"/>
          <w:color w:val="EE0000"/>
          <w:lang w:val="hy-AM"/>
        </w:rPr>
        <w:t xml:space="preserve">Оплата услуг Заказчиком производится ежемесячно по каждой фактически выполненной работе, в соответствии с поданными заявками и представленными протоколами приема-передачи </w:t>
      </w:r>
      <w:r w:rsidRPr="00B04D7F">
        <w:rPr>
          <w:rFonts w:ascii="GHEA Grapalat" w:hAnsi="GHEA Grapalat"/>
          <w:color w:val="EE0000"/>
        </w:rPr>
        <w:t>выполненных работ. О</w:t>
      </w:r>
      <w:r w:rsidRPr="00B04D7F">
        <w:rPr>
          <w:rFonts w:ascii="GHEA Grapalat" w:hAnsi="GHEA Grapalat"/>
          <w:color w:val="EE0000"/>
          <w:lang w:val="hy-AM"/>
        </w:rPr>
        <w:t xml:space="preserve">бщая сумма, предусмотренная графиком закупок, </w:t>
      </w:r>
      <w:r w:rsidRPr="00B04D7F">
        <w:rPr>
          <w:rFonts w:ascii="GHEA Grapalat" w:hAnsi="GHEA Grapalat"/>
          <w:color w:val="EE0000"/>
        </w:rPr>
        <w:t xml:space="preserve">не может превышать до </w:t>
      </w:r>
      <w:r w:rsidRPr="00B04D7F">
        <w:rPr>
          <w:rFonts w:ascii="GHEA Grapalat" w:hAnsi="GHEA Grapalat"/>
          <w:color w:val="EE0000"/>
          <w:lang w:val="hy-AM"/>
        </w:rPr>
        <w:t xml:space="preserve">3,000,000 драмов РА, </w:t>
      </w:r>
      <w:r w:rsidRPr="00B04D7F">
        <w:rPr>
          <w:rFonts w:ascii="GHEA Grapalat" w:hAnsi="GHEA Grapalat"/>
          <w:color w:val="EE0000"/>
        </w:rPr>
        <w:t>н</w:t>
      </w:r>
      <w:r w:rsidRPr="00B04D7F">
        <w:rPr>
          <w:rFonts w:ascii="GHEA Grapalat" w:hAnsi="GHEA Grapalat"/>
          <w:color w:val="EE0000"/>
          <w:lang w:val="hy-AM"/>
        </w:rPr>
        <w:t>езависимо от того, на одной или нескольких электр</w:t>
      </w:r>
      <w:r w:rsidRPr="00B04D7F">
        <w:rPr>
          <w:rFonts w:ascii="GHEA Grapalat" w:hAnsi="GHEA Grapalat"/>
          <w:color w:val="EE0000"/>
        </w:rPr>
        <w:t>осиренах</w:t>
      </w:r>
      <w:r w:rsidRPr="00B04D7F">
        <w:rPr>
          <w:rFonts w:ascii="GHEA Grapalat" w:hAnsi="GHEA Grapalat"/>
          <w:color w:val="EE0000"/>
          <w:lang w:val="hy-AM"/>
        </w:rPr>
        <w:t xml:space="preserve"> обнаружены неисправности</w:t>
      </w:r>
      <w:r w:rsidRPr="00B04D7F">
        <w:rPr>
          <w:rFonts w:ascii="GHEA Grapalat" w:hAnsi="GHEA Grapalat"/>
          <w:color w:val="EE0000"/>
        </w:rPr>
        <w:t>.</w:t>
      </w:r>
      <w:r w:rsidRPr="00B04D7F">
        <w:rPr>
          <w:rFonts w:ascii="GHEA Grapalat" w:hAnsi="GHEA Grapalat"/>
          <w:color w:val="EE0000"/>
          <w:lang w:val="hy-AM"/>
        </w:rPr>
        <w:t xml:space="preserve"> </w:t>
      </w:r>
      <w:r w:rsidRPr="00B04D7F">
        <w:rPr>
          <w:rFonts w:ascii="GHEA Grapalat" w:hAnsi="GHEA Grapalat"/>
          <w:color w:val="EE0000"/>
          <w:sz w:val="32"/>
          <w:szCs w:val="32"/>
          <w:lang w:val="hy-AM"/>
        </w:rPr>
        <w:t xml:space="preserve">Оценка заявок </w:t>
      </w:r>
      <w:r w:rsidRPr="00B04D7F">
        <w:rPr>
          <w:rFonts w:ascii="GHEA Grapalat" w:hAnsi="GHEA Grapalat"/>
          <w:color w:val="EE0000"/>
          <w:sz w:val="32"/>
          <w:szCs w:val="32"/>
        </w:rPr>
        <w:t xml:space="preserve">выполняется согласно </w:t>
      </w:r>
      <w:r w:rsidRPr="00B04D7F">
        <w:rPr>
          <w:rFonts w:ascii="GHEA Grapalat" w:hAnsi="GHEA Grapalat"/>
          <w:color w:val="EE0000"/>
          <w:sz w:val="32"/>
          <w:szCs w:val="32"/>
          <w:lang w:val="hy-AM"/>
        </w:rPr>
        <w:t xml:space="preserve"> суммарной максимальной цены единицы.</w:t>
      </w:r>
    </w:p>
    <w:p w14:paraId="14C4AD38" w14:textId="77777777" w:rsidR="00D43AD6" w:rsidRDefault="00D43AD6" w:rsidP="00375205">
      <w:pPr>
        <w:widowControl w:val="0"/>
        <w:spacing w:after="160" w:line="360" w:lineRule="auto"/>
        <w:ind w:firstLine="567"/>
        <w:jc w:val="right"/>
        <w:rPr>
          <w:rFonts w:ascii="GHEA Grapalat" w:hAnsi="GHEA Grapalat"/>
          <w:i/>
          <w:color w:val="000000" w:themeColor="text1"/>
        </w:rPr>
      </w:pPr>
    </w:p>
    <w:p w14:paraId="2764A579" w14:textId="77777777" w:rsidR="00D43AD6" w:rsidRDefault="00D43AD6" w:rsidP="00375205">
      <w:pPr>
        <w:widowControl w:val="0"/>
        <w:spacing w:after="160" w:line="360" w:lineRule="auto"/>
        <w:ind w:firstLine="567"/>
        <w:jc w:val="right"/>
        <w:rPr>
          <w:rFonts w:ascii="GHEA Grapalat" w:hAnsi="GHEA Grapalat"/>
          <w:i/>
          <w:color w:val="000000" w:themeColor="text1"/>
        </w:rPr>
      </w:pPr>
    </w:p>
    <w:p w14:paraId="68BFADA7" w14:textId="77777777" w:rsidR="00B04D7F" w:rsidRDefault="00B04D7F" w:rsidP="00375205">
      <w:pPr>
        <w:widowControl w:val="0"/>
        <w:spacing w:after="160" w:line="360" w:lineRule="auto"/>
        <w:ind w:firstLine="567"/>
        <w:jc w:val="right"/>
        <w:rPr>
          <w:rFonts w:ascii="GHEA Grapalat" w:hAnsi="GHEA Grapalat"/>
          <w:i/>
          <w:color w:val="000000" w:themeColor="text1"/>
        </w:rPr>
      </w:pPr>
    </w:p>
    <w:p w14:paraId="709BC55F" w14:textId="77777777" w:rsidR="00B04D7F" w:rsidRDefault="00B04D7F" w:rsidP="00375205">
      <w:pPr>
        <w:widowControl w:val="0"/>
        <w:spacing w:after="160" w:line="360" w:lineRule="auto"/>
        <w:ind w:firstLine="567"/>
        <w:jc w:val="right"/>
        <w:rPr>
          <w:rFonts w:ascii="GHEA Grapalat" w:hAnsi="GHEA Grapalat"/>
          <w:i/>
          <w:color w:val="000000" w:themeColor="text1"/>
        </w:rPr>
      </w:pPr>
    </w:p>
    <w:p w14:paraId="63100A1B" w14:textId="77777777" w:rsidR="00B04D7F" w:rsidRDefault="00B04D7F" w:rsidP="00375205">
      <w:pPr>
        <w:widowControl w:val="0"/>
        <w:spacing w:after="160" w:line="360" w:lineRule="auto"/>
        <w:ind w:firstLine="567"/>
        <w:jc w:val="right"/>
        <w:rPr>
          <w:rFonts w:ascii="GHEA Grapalat" w:hAnsi="GHEA Grapalat"/>
          <w:i/>
          <w:color w:val="000000" w:themeColor="text1"/>
        </w:rPr>
      </w:pPr>
    </w:p>
    <w:p w14:paraId="0C28E477" w14:textId="77777777" w:rsidR="00B04D7F" w:rsidRDefault="00B04D7F" w:rsidP="00375205">
      <w:pPr>
        <w:widowControl w:val="0"/>
        <w:spacing w:after="160" w:line="360" w:lineRule="auto"/>
        <w:ind w:firstLine="567"/>
        <w:jc w:val="right"/>
        <w:rPr>
          <w:rFonts w:ascii="GHEA Grapalat" w:hAnsi="GHEA Grapalat"/>
          <w:i/>
          <w:color w:val="000000" w:themeColor="text1"/>
        </w:rPr>
      </w:pPr>
    </w:p>
    <w:p w14:paraId="56235A52" w14:textId="77777777" w:rsidR="00B04D7F" w:rsidRDefault="00B04D7F" w:rsidP="00375205">
      <w:pPr>
        <w:widowControl w:val="0"/>
        <w:spacing w:after="160" w:line="360" w:lineRule="auto"/>
        <w:ind w:firstLine="567"/>
        <w:jc w:val="right"/>
        <w:rPr>
          <w:rFonts w:ascii="GHEA Grapalat" w:hAnsi="GHEA Grapalat"/>
          <w:i/>
          <w:color w:val="000000" w:themeColor="text1"/>
        </w:rPr>
      </w:pPr>
    </w:p>
    <w:p w14:paraId="1207F801" w14:textId="77777777" w:rsidR="00B04D7F" w:rsidRDefault="00B04D7F" w:rsidP="00375205">
      <w:pPr>
        <w:widowControl w:val="0"/>
        <w:spacing w:after="160" w:line="360" w:lineRule="auto"/>
        <w:ind w:firstLine="567"/>
        <w:jc w:val="right"/>
        <w:rPr>
          <w:rFonts w:ascii="GHEA Grapalat" w:hAnsi="GHEA Grapalat"/>
          <w:i/>
          <w:color w:val="000000" w:themeColor="text1"/>
        </w:rPr>
      </w:pPr>
    </w:p>
    <w:p w14:paraId="6BDFFA53" w14:textId="77777777" w:rsidR="00B04D7F" w:rsidRDefault="00B04D7F" w:rsidP="00375205">
      <w:pPr>
        <w:widowControl w:val="0"/>
        <w:spacing w:after="160" w:line="360" w:lineRule="auto"/>
        <w:ind w:firstLine="567"/>
        <w:jc w:val="right"/>
        <w:rPr>
          <w:rFonts w:ascii="GHEA Grapalat" w:hAnsi="GHEA Grapalat"/>
          <w:i/>
          <w:color w:val="000000" w:themeColor="text1"/>
        </w:rPr>
      </w:pPr>
    </w:p>
    <w:p w14:paraId="17C1CFA6" w14:textId="77777777" w:rsidR="00B04D7F" w:rsidRDefault="00B04D7F" w:rsidP="00375205">
      <w:pPr>
        <w:widowControl w:val="0"/>
        <w:spacing w:after="160" w:line="360" w:lineRule="auto"/>
        <w:ind w:firstLine="567"/>
        <w:jc w:val="right"/>
        <w:rPr>
          <w:rFonts w:ascii="GHEA Grapalat" w:hAnsi="GHEA Grapalat"/>
          <w:i/>
          <w:color w:val="000000" w:themeColor="text1"/>
        </w:rPr>
      </w:pPr>
    </w:p>
    <w:p w14:paraId="74EA1622" w14:textId="77777777" w:rsidR="00595949" w:rsidRDefault="00595949" w:rsidP="00375205">
      <w:pPr>
        <w:widowControl w:val="0"/>
        <w:spacing w:after="160" w:line="360" w:lineRule="auto"/>
        <w:ind w:firstLine="567"/>
        <w:jc w:val="right"/>
        <w:rPr>
          <w:rFonts w:ascii="GHEA Grapalat" w:hAnsi="GHEA Grapalat"/>
          <w:i/>
          <w:color w:val="000000" w:themeColor="text1"/>
        </w:rPr>
      </w:pPr>
    </w:p>
    <w:p w14:paraId="22FA2158" w14:textId="77EDF0CA" w:rsidR="00D43AD6" w:rsidRPr="00003FAD" w:rsidRDefault="00D43AD6" w:rsidP="00D43AD6">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 xml:space="preserve">Приложение № </w:t>
      </w:r>
      <w:r>
        <w:rPr>
          <w:rFonts w:ascii="GHEA Grapalat" w:hAnsi="GHEA Grapalat"/>
          <w:i/>
          <w:color w:val="000000" w:themeColor="text1"/>
        </w:rPr>
        <w:t>1,1</w:t>
      </w:r>
    </w:p>
    <w:p w14:paraId="70DDF652" w14:textId="1886C1E4" w:rsidR="00D43AD6" w:rsidRPr="00003FAD" w:rsidRDefault="00D43AD6" w:rsidP="00D43AD6">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B04D7F">
        <w:rPr>
          <w:rFonts w:ascii="GHEA Grapalat" w:hAnsi="GHEA Grapalat"/>
          <w:b/>
          <w:color w:val="000000" w:themeColor="text1"/>
          <w:lang w:val="hy-AM"/>
        </w:rPr>
        <w:t>ԵՔ-ԳՀԾՁԲ-26/42</w:t>
      </w:r>
      <w:r w:rsidRPr="00003FAD">
        <w:rPr>
          <w:rFonts w:ascii="GHEA Grapalat" w:hAnsi="GHEA Grapalat"/>
          <w:color w:val="000000" w:themeColor="text1"/>
          <w:sz w:val="24"/>
          <w:szCs w:val="24"/>
          <w:lang w:val="af-ZA"/>
        </w:rPr>
        <w:t>»</w:t>
      </w:r>
    </w:p>
    <w:p w14:paraId="0E3FA153" w14:textId="25FB12FD" w:rsidR="00D43AD6" w:rsidRPr="00003FAD" w:rsidRDefault="00D43AD6" w:rsidP="00D43AD6">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Pr>
          <w:rFonts w:ascii="GHEA Grapalat" w:hAnsi="GHEA Grapalat"/>
          <w:i/>
          <w:color w:val="000000" w:themeColor="text1"/>
        </w:rPr>
        <w:t xml:space="preserve">202  </w:t>
      </w:r>
      <w:r w:rsidRPr="00003FAD">
        <w:rPr>
          <w:rFonts w:ascii="GHEA Grapalat" w:hAnsi="GHEA Grapalat"/>
          <w:i/>
          <w:color w:val="000000" w:themeColor="text1"/>
        </w:rPr>
        <w:t>г.</w:t>
      </w:r>
    </w:p>
    <w:tbl>
      <w:tblPr>
        <w:tblW w:w="1022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4770"/>
        <w:gridCol w:w="900"/>
        <w:gridCol w:w="720"/>
        <w:gridCol w:w="1924"/>
        <w:gridCol w:w="1276"/>
      </w:tblGrid>
      <w:tr w:rsidR="00595949" w:rsidRPr="00B4785A" w14:paraId="1F93DBF2" w14:textId="77777777" w:rsidTr="00993E12">
        <w:tc>
          <w:tcPr>
            <w:tcW w:w="630" w:type="dxa"/>
            <w:vAlign w:val="center"/>
          </w:tcPr>
          <w:p w14:paraId="3281ADC7" w14:textId="77777777" w:rsidR="00595949" w:rsidRPr="00B4785A" w:rsidRDefault="00595949" w:rsidP="000A78F7">
            <w:pPr>
              <w:ind w:left="-90" w:right="-65"/>
              <w:jc w:val="center"/>
              <w:rPr>
                <w:rFonts w:ascii="GHEA Grapalat" w:hAnsi="GHEA Grapalat"/>
                <w:color w:val="000000" w:themeColor="text1"/>
                <w:lang w:val="hy-AM"/>
              </w:rPr>
            </w:pPr>
            <w:r w:rsidRPr="00882475">
              <w:rPr>
                <w:rFonts w:ascii="GHEA Grapalat" w:hAnsi="GHEA Grapalat" w:cs="Sylfaen"/>
                <w:b/>
              </w:rPr>
              <w:t xml:space="preserve">                             </w:t>
            </w:r>
            <w:r w:rsidRPr="0087657D">
              <w:rPr>
                <w:rFonts w:ascii="GHEA Grapalat" w:hAnsi="GHEA Grapalat"/>
                <w:sz w:val="16"/>
                <w:szCs w:val="16"/>
              </w:rPr>
              <w:t>П/П</w:t>
            </w:r>
          </w:p>
        </w:tc>
        <w:tc>
          <w:tcPr>
            <w:tcW w:w="4770" w:type="dxa"/>
            <w:vAlign w:val="center"/>
          </w:tcPr>
          <w:p w14:paraId="33F489A1" w14:textId="77777777" w:rsidR="00595949" w:rsidRPr="00B910F7" w:rsidRDefault="00595949" w:rsidP="000A78F7">
            <w:pPr>
              <w:ind w:left="-90" w:right="-65"/>
              <w:jc w:val="center"/>
              <w:rPr>
                <w:rFonts w:ascii="GHEA Grapalat" w:hAnsi="GHEA Grapalat"/>
                <w:color w:val="000000" w:themeColor="text1"/>
              </w:rPr>
            </w:pPr>
            <w:r>
              <w:rPr>
                <w:rFonts w:ascii="GHEA Grapalat" w:hAnsi="GHEA Grapalat"/>
                <w:color w:val="000000" w:themeColor="text1"/>
              </w:rPr>
              <w:t>Наименование услуг</w:t>
            </w:r>
          </w:p>
        </w:tc>
        <w:tc>
          <w:tcPr>
            <w:tcW w:w="900" w:type="dxa"/>
            <w:vAlign w:val="center"/>
          </w:tcPr>
          <w:p w14:paraId="4750B344" w14:textId="77777777" w:rsidR="00595949" w:rsidRPr="00B4785A" w:rsidRDefault="00595949" w:rsidP="000A78F7">
            <w:pPr>
              <w:ind w:left="-90" w:right="-65"/>
              <w:jc w:val="center"/>
              <w:rPr>
                <w:rFonts w:ascii="GHEA Grapalat" w:hAnsi="GHEA Grapalat"/>
                <w:color w:val="000000" w:themeColor="text1"/>
                <w:lang w:val="hy-AM"/>
              </w:rPr>
            </w:pPr>
            <w:r w:rsidRPr="00F7072A">
              <w:rPr>
                <w:rFonts w:ascii="GHEA Grapalat" w:hAnsi="GHEA Grapalat"/>
                <w:color w:val="000000" w:themeColor="text1"/>
                <w:lang w:val="hy-AM"/>
              </w:rPr>
              <w:t>Е/И</w:t>
            </w:r>
          </w:p>
        </w:tc>
        <w:tc>
          <w:tcPr>
            <w:tcW w:w="720" w:type="dxa"/>
            <w:vAlign w:val="center"/>
          </w:tcPr>
          <w:p w14:paraId="7DFA0001" w14:textId="77777777" w:rsidR="00595949" w:rsidRPr="00B4785A" w:rsidRDefault="00595949" w:rsidP="000A78F7">
            <w:pPr>
              <w:ind w:left="-90" w:right="-65"/>
              <w:jc w:val="center"/>
              <w:rPr>
                <w:rFonts w:ascii="GHEA Grapalat" w:hAnsi="GHEA Grapalat"/>
                <w:color w:val="000000" w:themeColor="text1"/>
                <w:lang w:val="hy-AM"/>
              </w:rPr>
            </w:pPr>
            <w:r>
              <w:rPr>
                <w:rFonts w:ascii="GHEA Grapalat" w:hAnsi="GHEA Grapalat"/>
                <w:color w:val="000000" w:themeColor="text1"/>
              </w:rPr>
              <w:t>К</w:t>
            </w:r>
            <w:r w:rsidRPr="00F7072A">
              <w:rPr>
                <w:rFonts w:ascii="GHEA Grapalat" w:hAnsi="GHEA Grapalat"/>
                <w:color w:val="000000" w:themeColor="text1"/>
                <w:lang w:val="hy-AM"/>
              </w:rPr>
              <w:t>оличество</w:t>
            </w:r>
          </w:p>
        </w:tc>
        <w:tc>
          <w:tcPr>
            <w:tcW w:w="1924" w:type="dxa"/>
            <w:vAlign w:val="center"/>
          </w:tcPr>
          <w:p w14:paraId="7ADF316D" w14:textId="77777777" w:rsidR="00595949" w:rsidRPr="00B4785A" w:rsidRDefault="00595949" w:rsidP="000A78F7">
            <w:pPr>
              <w:ind w:left="-90" w:right="-65"/>
              <w:jc w:val="center"/>
              <w:rPr>
                <w:rFonts w:ascii="GHEA Grapalat" w:hAnsi="GHEA Grapalat"/>
                <w:color w:val="000000" w:themeColor="text1"/>
                <w:lang w:val="hy-AM"/>
              </w:rPr>
            </w:pPr>
            <w:r>
              <w:rPr>
                <w:rFonts w:ascii="GHEA Grapalat" w:hAnsi="GHEA Grapalat"/>
                <w:color w:val="000000" w:themeColor="text1"/>
              </w:rPr>
              <w:t>Предельная с</w:t>
            </w:r>
            <w:r w:rsidRPr="00F7072A">
              <w:rPr>
                <w:rFonts w:ascii="GHEA Grapalat" w:hAnsi="GHEA Grapalat"/>
                <w:color w:val="000000" w:themeColor="text1"/>
                <w:lang w:val="hy-AM"/>
              </w:rPr>
              <w:t>тоимость единицы</w:t>
            </w:r>
          </w:p>
        </w:tc>
        <w:tc>
          <w:tcPr>
            <w:tcW w:w="1276" w:type="dxa"/>
            <w:vAlign w:val="center"/>
          </w:tcPr>
          <w:p w14:paraId="5F782798" w14:textId="77777777" w:rsidR="00595949" w:rsidRPr="00B4785A" w:rsidRDefault="00595949" w:rsidP="000A78F7">
            <w:pPr>
              <w:ind w:left="-90" w:right="-65"/>
              <w:jc w:val="center"/>
              <w:rPr>
                <w:rFonts w:ascii="GHEA Grapalat" w:hAnsi="GHEA Grapalat"/>
                <w:color w:val="000000" w:themeColor="text1"/>
                <w:lang w:val="hy-AM"/>
              </w:rPr>
            </w:pPr>
            <w:r w:rsidRPr="00F7072A">
              <w:rPr>
                <w:rFonts w:ascii="GHEA Grapalat" w:hAnsi="GHEA Grapalat"/>
                <w:color w:val="000000" w:themeColor="text1"/>
                <w:lang w:val="hy-AM"/>
              </w:rPr>
              <w:t>Общая стоимость</w:t>
            </w:r>
          </w:p>
        </w:tc>
      </w:tr>
      <w:tr w:rsidR="00595949" w:rsidRPr="00411FE6" w14:paraId="2483BF56" w14:textId="77777777" w:rsidTr="00993E12">
        <w:tc>
          <w:tcPr>
            <w:tcW w:w="630" w:type="dxa"/>
            <w:vAlign w:val="center"/>
          </w:tcPr>
          <w:p w14:paraId="066991B5" w14:textId="77777777" w:rsidR="00595949" w:rsidRPr="001F0816" w:rsidRDefault="00595949" w:rsidP="000A78F7">
            <w:pPr>
              <w:ind w:left="-90" w:right="-65"/>
              <w:jc w:val="center"/>
              <w:rPr>
                <w:rFonts w:ascii="GHEA Grapalat" w:hAnsi="GHEA Grapalat"/>
                <w:b/>
                <w:color w:val="000000" w:themeColor="text1"/>
                <w:lang w:val="hy-AM"/>
              </w:rPr>
            </w:pPr>
            <w:r w:rsidRPr="001F0816">
              <w:rPr>
                <w:rFonts w:ascii="GHEA Grapalat" w:hAnsi="GHEA Grapalat"/>
                <w:b/>
                <w:color w:val="000000" w:themeColor="text1"/>
                <w:lang w:val="hy-AM"/>
              </w:rPr>
              <w:t>1</w:t>
            </w:r>
          </w:p>
        </w:tc>
        <w:tc>
          <w:tcPr>
            <w:tcW w:w="4770" w:type="dxa"/>
          </w:tcPr>
          <w:p w14:paraId="1B078879" w14:textId="77777777" w:rsidR="00595949" w:rsidRPr="00411FE6" w:rsidRDefault="00595949" w:rsidP="000A78F7">
            <w:pPr>
              <w:ind w:left="-90" w:right="-65"/>
              <w:jc w:val="center"/>
              <w:rPr>
                <w:rFonts w:ascii="GHEA Grapalat" w:hAnsi="GHEA Grapalat"/>
                <w:b/>
                <w:color w:val="000000" w:themeColor="text1"/>
                <w:lang w:val="hy-AM"/>
              </w:rPr>
            </w:pPr>
            <w:r>
              <w:rPr>
                <w:rFonts w:ascii="GHEA Grapalat" w:hAnsi="GHEA Grapalat"/>
                <w:b/>
                <w:color w:val="000000" w:themeColor="text1"/>
                <w:lang w:val="hy-AM"/>
              </w:rPr>
              <w:t>2</w:t>
            </w:r>
          </w:p>
        </w:tc>
        <w:tc>
          <w:tcPr>
            <w:tcW w:w="900" w:type="dxa"/>
          </w:tcPr>
          <w:p w14:paraId="0B0B5AE2" w14:textId="77777777" w:rsidR="00595949" w:rsidRPr="00411FE6" w:rsidRDefault="00595949" w:rsidP="000A78F7">
            <w:pPr>
              <w:ind w:left="-90" w:right="-65"/>
              <w:jc w:val="center"/>
              <w:rPr>
                <w:rFonts w:ascii="GHEA Grapalat" w:hAnsi="GHEA Grapalat"/>
                <w:b/>
                <w:color w:val="000000" w:themeColor="text1"/>
                <w:lang w:val="hy-AM"/>
              </w:rPr>
            </w:pPr>
            <w:r>
              <w:rPr>
                <w:rFonts w:ascii="GHEA Grapalat" w:hAnsi="GHEA Grapalat"/>
                <w:b/>
                <w:color w:val="000000" w:themeColor="text1"/>
                <w:lang w:val="hy-AM"/>
              </w:rPr>
              <w:t>3</w:t>
            </w:r>
          </w:p>
        </w:tc>
        <w:tc>
          <w:tcPr>
            <w:tcW w:w="720" w:type="dxa"/>
          </w:tcPr>
          <w:p w14:paraId="4DAA4A2C" w14:textId="77777777" w:rsidR="00595949" w:rsidRPr="00411FE6" w:rsidRDefault="00595949" w:rsidP="000A78F7">
            <w:pPr>
              <w:ind w:left="-90" w:right="-65"/>
              <w:jc w:val="center"/>
              <w:rPr>
                <w:rFonts w:ascii="GHEA Grapalat" w:hAnsi="GHEA Grapalat"/>
                <w:b/>
                <w:color w:val="000000" w:themeColor="text1"/>
                <w:lang w:val="hy-AM"/>
              </w:rPr>
            </w:pPr>
            <w:r>
              <w:rPr>
                <w:rFonts w:ascii="GHEA Grapalat" w:hAnsi="GHEA Grapalat"/>
                <w:b/>
                <w:color w:val="000000" w:themeColor="text1"/>
                <w:lang w:val="hy-AM"/>
              </w:rPr>
              <w:t>4</w:t>
            </w:r>
          </w:p>
        </w:tc>
        <w:tc>
          <w:tcPr>
            <w:tcW w:w="1924" w:type="dxa"/>
          </w:tcPr>
          <w:p w14:paraId="18EC4B0F" w14:textId="77777777" w:rsidR="00595949" w:rsidRPr="00411FE6" w:rsidRDefault="00595949" w:rsidP="000A78F7">
            <w:pPr>
              <w:ind w:left="-90" w:right="-65"/>
              <w:jc w:val="center"/>
              <w:rPr>
                <w:rFonts w:ascii="GHEA Grapalat" w:hAnsi="GHEA Grapalat"/>
                <w:b/>
                <w:color w:val="000000" w:themeColor="text1"/>
                <w:lang w:val="hy-AM"/>
              </w:rPr>
            </w:pPr>
            <w:r>
              <w:rPr>
                <w:rFonts w:ascii="GHEA Grapalat" w:hAnsi="GHEA Grapalat"/>
                <w:b/>
                <w:color w:val="000000" w:themeColor="text1"/>
                <w:lang w:val="hy-AM"/>
              </w:rPr>
              <w:t>5</w:t>
            </w:r>
          </w:p>
        </w:tc>
        <w:tc>
          <w:tcPr>
            <w:tcW w:w="1276" w:type="dxa"/>
          </w:tcPr>
          <w:p w14:paraId="3C084675" w14:textId="77777777" w:rsidR="00595949" w:rsidRPr="00411FE6" w:rsidRDefault="00595949" w:rsidP="000A78F7">
            <w:pPr>
              <w:ind w:left="-90" w:right="-65"/>
              <w:jc w:val="center"/>
              <w:rPr>
                <w:rFonts w:ascii="GHEA Grapalat" w:hAnsi="GHEA Grapalat"/>
                <w:b/>
                <w:color w:val="000000" w:themeColor="text1"/>
                <w:lang w:val="hy-AM"/>
              </w:rPr>
            </w:pPr>
            <w:r>
              <w:rPr>
                <w:rFonts w:ascii="GHEA Grapalat" w:hAnsi="GHEA Grapalat"/>
                <w:b/>
                <w:color w:val="000000" w:themeColor="text1"/>
                <w:lang w:val="hy-AM"/>
              </w:rPr>
              <w:t>6</w:t>
            </w:r>
          </w:p>
        </w:tc>
      </w:tr>
      <w:tr w:rsidR="00595949" w:rsidRPr="006C5E13" w14:paraId="24F3999A" w14:textId="77777777" w:rsidTr="00993E12">
        <w:tc>
          <w:tcPr>
            <w:tcW w:w="630" w:type="dxa"/>
            <w:vAlign w:val="center"/>
          </w:tcPr>
          <w:p w14:paraId="6D500EFF" w14:textId="77777777" w:rsidR="00595949" w:rsidRPr="000449E8" w:rsidRDefault="00595949" w:rsidP="00595949">
            <w:pPr>
              <w:pStyle w:val="ListParagraph"/>
              <w:numPr>
                <w:ilvl w:val="0"/>
                <w:numId w:val="83"/>
              </w:numPr>
              <w:contextualSpacing/>
              <w:rPr>
                <w:rFonts w:ascii="GHEA Grapalat" w:hAnsi="GHEA Grapalat"/>
              </w:rPr>
            </w:pPr>
          </w:p>
        </w:tc>
        <w:tc>
          <w:tcPr>
            <w:tcW w:w="4770" w:type="dxa"/>
            <w:vAlign w:val="center"/>
          </w:tcPr>
          <w:p w14:paraId="335C34CA" w14:textId="77777777" w:rsidR="00595949" w:rsidRPr="00F7072A" w:rsidRDefault="00595949" w:rsidP="000A78F7">
            <w:pPr>
              <w:jc w:val="both"/>
              <w:rPr>
                <w:rFonts w:ascii="GHEA Grapalat" w:hAnsi="GHEA Grapalat"/>
              </w:rPr>
            </w:pPr>
            <w:r w:rsidRPr="006E2AE2">
              <w:rPr>
                <w:rFonts w:ascii="GHEA Grapalat" w:hAnsi="GHEA Grapalat"/>
              </w:rPr>
              <w:t>Выездной осмотр</w:t>
            </w:r>
            <w:r>
              <w:rPr>
                <w:rFonts w:ascii="GHEA Grapalat" w:hAnsi="GHEA Grapalat"/>
              </w:rPr>
              <w:t>, д</w:t>
            </w:r>
            <w:r>
              <w:rPr>
                <w:rFonts w:ascii="GHEA Grapalat" w:hAnsi="GHEA Grapalat"/>
                <w:lang w:val="hy-AM"/>
              </w:rPr>
              <w:t>иагностика возможн</w:t>
            </w:r>
            <w:r>
              <w:rPr>
                <w:rFonts w:ascii="GHEA Grapalat" w:hAnsi="GHEA Grapalat"/>
              </w:rPr>
              <w:t>ых</w:t>
            </w:r>
            <w:r w:rsidRPr="00F36757">
              <w:rPr>
                <w:rFonts w:ascii="GHEA Grapalat" w:hAnsi="GHEA Grapalat"/>
                <w:lang w:val="hy-AM"/>
              </w:rPr>
              <w:t xml:space="preserve"> неисправност</w:t>
            </w:r>
            <w:r>
              <w:rPr>
                <w:rFonts w:ascii="GHEA Grapalat" w:hAnsi="GHEA Grapalat"/>
              </w:rPr>
              <w:t>ей</w:t>
            </w:r>
            <w:r w:rsidRPr="00F36757">
              <w:rPr>
                <w:rFonts w:ascii="GHEA Grapalat" w:hAnsi="GHEA Grapalat"/>
                <w:lang w:val="hy-AM"/>
              </w:rPr>
              <w:t xml:space="preserve"> блока управления</w:t>
            </w:r>
            <w:r w:rsidRPr="006E2AE2">
              <w:rPr>
                <w:rFonts w:ascii="GHEA Grapalat" w:hAnsi="GHEA Grapalat"/>
              </w:rPr>
              <w:t xml:space="preserve"> (без выполнения работ)</w:t>
            </w:r>
          </w:p>
        </w:tc>
        <w:tc>
          <w:tcPr>
            <w:tcW w:w="900" w:type="dxa"/>
            <w:vAlign w:val="center"/>
          </w:tcPr>
          <w:p w14:paraId="7361EF70" w14:textId="77777777" w:rsidR="00595949" w:rsidRPr="009F0926" w:rsidRDefault="00595949" w:rsidP="000A78F7">
            <w:pPr>
              <w:jc w:val="center"/>
              <w:rPr>
                <w:rFonts w:ascii="GHEA Grapalat" w:hAnsi="GHEA Grapalat"/>
                <w:b/>
                <w:i/>
                <w:sz w:val="20"/>
              </w:rPr>
            </w:pPr>
            <w:r w:rsidRPr="00447F58">
              <w:rPr>
                <w:rFonts w:ascii="GHEA Grapalat" w:hAnsi="GHEA Grapalat"/>
                <w:b/>
                <w:i/>
                <w:sz w:val="20"/>
              </w:rPr>
              <w:t>шт</w:t>
            </w:r>
          </w:p>
        </w:tc>
        <w:tc>
          <w:tcPr>
            <w:tcW w:w="720" w:type="dxa"/>
            <w:vAlign w:val="center"/>
          </w:tcPr>
          <w:p w14:paraId="0F2B9586" w14:textId="77777777" w:rsidR="00595949" w:rsidRPr="00DF2AD3" w:rsidRDefault="00595949" w:rsidP="000A78F7">
            <w:pPr>
              <w:jc w:val="center"/>
              <w:rPr>
                <w:rFonts w:ascii="GHEA Grapalat" w:hAnsi="GHEA Grapalat" w:cs="Calibri"/>
                <w:color w:val="000000"/>
                <w:lang w:val="hy-AM"/>
              </w:rPr>
            </w:pPr>
            <w:r w:rsidRPr="00DF2AD3">
              <w:rPr>
                <w:rFonts w:ascii="GHEA Grapalat" w:hAnsi="GHEA Grapalat" w:cs="Calibri"/>
                <w:color w:val="000000"/>
                <w:lang w:val="hy-AM"/>
              </w:rPr>
              <w:t>1</w:t>
            </w:r>
          </w:p>
        </w:tc>
        <w:tc>
          <w:tcPr>
            <w:tcW w:w="1924" w:type="dxa"/>
            <w:vAlign w:val="center"/>
          </w:tcPr>
          <w:p w14:paraId="1613F6A5" w14:textId="77777777" w:rsidR="00595949" w:rsidRPr="006C5E13" w:rsidRDefault="00595949" w:rsidP="000A78F7">
            <w:pPr>
              <w:jc w:val="center"/>
              <w:rPr>
                <w:rFonts w:ascii="GHEA Grapalat" w:hAnsi="GHEA Grapalat" w:cs="Calibri"/>
              </w:rPr>
            </w:pPr>
            <w:r>
              <w:rPr>
                <w:rFonts w:ascii="GHEA Grapalat" w:hAnsi="GHEA Grapalat" w:cs="Calibri"/>
              </w:rPr>
              <w:t>5000</w:t>
            </w:r>
          </w:p>
        </w:tc>
        <w:tc>
          <w:tcPr>
            <w:tcW w:w="1276" w:type="dxa"/>
            <w:vAlign w:val="center"/>
          </w:tcPr>
          <w:p w14:paraId="16E9DDED" w14:textId="77777777" w:rsidR="00595949" w:rsidRPr="006C5E13" w:rsidRDefault="00595949" w:rsidP="000A78F7">
            <w:pPr>
              <w:jc w:val="center"/>
              <w:rPr>
                <w:rFonts w:ascii="GHEA Grapalat" w:hAnsi="GHEA Grapalat" w:cs="Calibri"/>
                <w:color w:val="000000"/>
              </w:rPr>
            </w:pPr>
            <w:r>
              <w:rPr>
                <w:rFonts w:ascii="GHEA Grapalat" w:hAnsi="GHEA Grapalat" w:cs="Calibri"/>
                <w:color w:val="000000"/>
              </w:rPr>
              <w:t>5000</w:t>
            </w:r>
          </w:p>
        </w:tc>
      </w:tr>
      <w:tr w:rsidR="00595949" w:rsidRPr="00DF2AD3" w14:paraId="37D11CAC" w14:textId="77777777" w:rsidTr="00993E12">
        <w:tc>
          <w:tcPr>
            <w:tcW w:w="630" w:type="dxa"/>
            <w:vAlign w:val="center"/>
          </w:tcPr>
          <w:p w14:paraId="30586DE1" w14:textId="77777777" w:rsidR="00595949" w:rsidRPr="009F0926" w:rsidRDefault="00595949" w:rsidP="00595949">
            <w:pPr>
              <w:pStyle w:val="ListParagraph"/>
              <w:numPr>
                <w:ilvl w:val="0"/>
                <w:numId w:val="83"/>
              </w:numPr>
              <w:contextualSpacing/>
              <w:rPr>
                <w:rFonts w:ascii="GHEA Grapalat" w:hAnsi="GHEA Grapalat"/>
              </w:rPr>
            </w:pPr>
          </w:p>
        </w:tc>
        <w:tc>
          <w:tcPr>
            <w:tcW w:w="4770" w:type="dxa"/>
            <w:vAlign w:val="center"/>
          </w:tcPr>
          <w:p w14:paraId="4B7C2EC6" w14:textId="77777777" w:rsidR="00595949" w:rsidRPr="00F7072A" w:rsidRDefault="00595949" w:rsidP="000A78F7">
            <w:pPr>
              <w:jc w:val="both"/>
              <w:rPr>
                <w:rFonts w:ascii="GHEA Grapalat" w:hAnsi="GHEA Grapalat"/>
                <w:lang w:val="hy-AM"/>
              </w:rPr>
            </w:pPr>
            <w:r w:rsidRPr="006E2AE2">
              <w:rPr>
                <w:rFonts w:ascii="GHEA Grapalat" w:hAnsi="GHEA Grapalat"/>
                <w:lang w:val="hy-AM"/>
              </w:rPr>
              <w:t>Замена SIM-карт</w:t>
            </w:r>
            <w:r>
              <w:rPr>
                <w:rFonts w:ascii="GHEA Grapalat" w:hAnsi="GHEA Grapalat"/>
              </w:rPr>
              <w:t xml:space="preserve">, </w:t>
            </w:r>
            <w:r w:rsidRPr="006E2AE2">
              <w:rPr>
                <w:rFonts w:ascii="GHEA Grapalat" w:hAnsi="GHEA Grapalat"/>
                <w:lang w:val="hy-AM"/>
              </w:rPr>
              <w:t>настройк</w:t>
            </w:r>
            <w:r>
              <w:rPr>
                <w:rFonts w:ascii="GHEA Grapalat" w:hAnsi="GHEA Grapalat"/>
              </w:rPr>
              <w:t>а</w:t>
            </w:r>
            <w:r>
              <w:rPr>
                <w:rFonts w:ascii="GHEA Grapalat" w:hAnsi="GHEA Grapalat"/>
                <w:lang w:val="hy-AM"/>
              </w:rPr>
              <w:t xml:space="preserve"> </w:t>
            </w:r>
            <w:r w:rsidRPr="006E2AE2">
              <w:rPr>
                <w:rFonts w:ascii="GHEA Grapalat" w:hAnsi="GHEA Grapalat"/>
                <w:lang w:val="hy-AM"/>
              </w:rPr>
              <w:t>APN, IP</w:t>
            </w:r>
          </w:p>
        </w:tc>
        <w:tc>
          <w:tcPr>
            <w:tcW w:w="900" w:type="dxa"/>
            <w:vAlign w:val="center"/>
          </w:tcPr>
          <w:p w14:paraId="761B3A31" w14:textId="77777777" w:rsidR="00595949" w:rsidRPr="009F0926" w:rsidRDefault="00595949" w:rsidP="000A78F7">
            <w:pPr>
              <w:jc w:val="center"/>
              <w:rPr>
                <w:rFonts w:ascii="GHEA Grapalat" w:hAnsi="GHEA Grapalat"/>
                <w:b/>
                <w:i/>
                <w:sz w:val="20"/>
              </w:rPr>
            </w:pPr>
            <w:r>
              <w:rPr>
                <w:rFonts w:ascii="GHEA Grapalat" w:hAnsi="GHEA Grapalat"/>
                <w:b/>
                <w:i/>
                <w:sz w:val="20"/>
              </w:rPr>
              <w:t>компл.</w:t>
            </w:r>
          </w:p>
        </w:tc>
        <w:tc>
          <w:tcPr>
            <w:tcW w:w="720" w:type="dxa"/>
            <w:vAlign w:val="center"/>
          </w:tcPr>
          <w:p w14:paraId="0D9468F5" w14:textId="77777777" w:rsidR="00595949" w:rsidRPr="00DF2AD3" w:rsidRDefault="00595949" w:rsidP="000A78F7">
            <w:pPr>
              <w:jc w:val="center"/>
              <w:rPr>
                <w:rFonts w:ascii="GHEA Grapalat" w:hAnsi="GHEA Grapalat" w:cs="Calibri"/>
                <w:color w:val="000000"/>
                <w:lang w:val="hy-AM"/>
              </w:rPr>
            </w:pPr>
            <w:r w:rsidRPr="00DF2AD3">
              <w:rPr>
                <w:rFonts w:ascii="GHEA Grapalat" w:hAnsi="GHEA Grapalat" w:cs="Calibri"/>
                <w:color w:val="000000"/>
                <w:lang w:val="hy-AM"/>
              </w:rPr>
              <w:t>1</w:t>
            </w:r>
          </w:p>
        </w:tc>
        <w:tc>
          <w:tcPr>
            <w:tcW w:w="1924" w:type="dxa"/>
            <w:vAlign w:val="center"/>
          </w:tcPr>
          <w:p w14:paraId="118B3BEC" w14:textId="77777777" w:rsidR="00595949" w:rsidRPr="00767F00" w:rsidRDefault="00595949" w:rsidP="000A78F7">
            <w:pPr>
              <w:jc w:val="center"/>
              <w:rPr>
                <w:rFonts w:ascii="GHEA Grapalat" w:hAnsi="GHEA Grapalat" w:cs="Calibri"/>
                <w:lang w:val="hy-AM"/>
              </w:rPr>
            </w:pPr>
            <w:r>
              <w:rPr>
                <w:rFonts w:ascii="GHEA Grapalat" w:hAnsi="GHEA Grapalat" w:cs="Calibri"/>
              </w:rPr>
              <w:t>3</w:t>
            </w:r>
            <w:r>
              <w:rPr>
                <w:rFonts w:ascii="GHEA Grapalat" w:hAnsi="GHEA Grapalat" w:cs="Calibri"/>
                <w:lang w:val="hy-AM"/>
              </w:rPr>
              <w:t>000</w:t>
            </w:r>
          </w:p>
        </w:tc>
        <w:tc>
          <w:tcPr>
            <w:tcW w:w="1276" w:type="dxa"/>
            <w:vAlign w:val="center"/>
          </w:tcPr>
          <w:p w14:paraId="25869A10" w14:textId="77777777" w:rsidR="00595949" w:rsidRPr="00DF2AD3" w:rsidRDefault="00595949" w:rsidP="000A78F7">
            <w:pPr>
              <w:jc w:val="center"/>
              <w:rPr>
                <w:rFonts w:ascii="GHEA Grapalat" w:hAnsi="GHEA Grapalat" w:cs="Calibri"/>
                <w:color w:val="000000"/>
                <w:lang w:val="hy-AM"/>
              </w:rPr>
            </w:pPr>
            <w:r>
              <w:rPr>
                <w:rFonts w:ascii="GHEA Grapalat" w:hAnsi="GHEA Grapalat" w:cs="Calibri"/>
              </w:rPr>
              <w:t>3</w:t>
            </w:r>
            <w:r>
              <w:rPr>
                <w:rFonts w:ascii="GHEA Grapalat" w:hAnsi="GHEA Grapalat" w:cs="Calibri"/>
                <w:lang w:val="hy-AM"/>
              </w:rPr>
              <w:t>000</w:t>
            </w:r>
          </w:p>
        </w:tc>
      </w:tr>
      <w:tr w:rsidR="00595949" w:rsidRPr="00DF2AD3" w14:paraId="7E1F4A37" w14:textId="77777777" w:rsidTr="00993E12">
        <w:trPr>
          <w:trHeight w:val="242"/>
        </w:trPr>
        <w:tc>
          <w:tcPr>
            <w:tcW w:w="630" w:type="dxa"/>
            <w:vAlign w:val="center"/>
          </w:tcPr>
          <w:p w14:paraId="6C45C98C" w14:textId="77777777" w:rsidR="00595949" w:rsidRPr="009F0926" w:rsidRDefault="00595949" w:rsidP="00595949">
            <w:pPr>
              <w:pStyle w:val="ListParagraph"/>
              <w:numPr>
                <w:ilvl w:val="0"/>
                <w:numId w:val="83"/>
              </w:numPr>
              <w:contextualSpacing/>
              <w:rPr>
                <w:rFonts w:ascii="GHEA Grapalat" w:hAnsi="GHEA Grapalat"/>
              </w:rPr>
            </w:pPr>
          </w:p>
        </w:tc>
        <w:tc>
          <w:tcPr>
            <w:tcW w:w="4770" w:type="dxa"/>
            <w:vAlign w:val="center"/>
          </w:tcPr>
          <w:p w14:paraId="4C52029C" w14:textId="77777777" w:rsidR="00595949" w:rsidRPr="006E2AE2" w:rsidRDefault="00595949" w:rsidP="000A78F7">
            <w:pPr>
              <w:pStyle w:val="ListParagraph"/>
              <w:ind w:left="0"/>
              <w:jc w:val="both"/>
              <w:rPr>
                <w:rFonts w:ascii="GHEA Grapalat" w:hAnsi="GHEA Grapalat" w:cs="Sylfaen"/>
                <w:lang w:eastAsia="en-US"/>
              </w:rPr>
            </w:pPr>
            <w:r>
              <w:rPr>
                <w:rFonts w:ascii="GHEA Grapalat" w:hAnsi="GHEA Grapalat" w:cs="Sylfaen"/>
                <w:lang w:eastAsia="en-US"/>
              </w:rPr>
              <w:t>Правильная пере</w:t>
            </w:r>
            <w:r w:rsidRPr="006E2AE2">
              <w:rPr>
                <w:rFonts w:ascii="GHEA Grapalat" w:hAnsi="GHEA Grapalat" w:cs="Sylfaen"/>
                <w:lang w:eastAsia="en-US"/>
              </w:rPr>
              <w:t>фаз</w:t>
            </w:r>
            <w:r>
              <w:rPr>
                <w:rFonts w:ascii="GHEA Grapalat" w:hAnsi="GHEA Grapalat" w:cs="Sylfaen"/>
                <w:lang w:eastAsia="en-US"/>
              </w:rPr>
              <w:t>ировка</w:t>
            </w:r>
            <w:r w:rsidRPr="006E2AE2">
              <w:rPr>
                <w:rFonts w:ascii="GHEA Grapalat" w:hAnsi="GHEA Grapalat" w:cs="Sylfaen"/>
                <w:lang w:eastAsia="en-US"/>
              </w:rPr>
              <w:t xml:space="preserve"> </w:t>
            </w:r>
          </w:p>
        </w:tc>
        <w:tc>
          <w:tcPr>
            <w:tcW w:w="900" w:type="dxa"/>
            <w:vAlign w:val="center"/>
          </w:tcPr>
          <w:p w14:paraId="013AF32B" w14:textId="77777777" w:rsidR="00595949" w:rsidRPr="009F0926" w:rsidRDefault="00595949" w:rsidP="000A78F7">
            <w:pPr>
              <w:jc w:val="center"/>
              <w:rPr>
                <w:rFonts w:ascii="GHEA Grapalat" w:hAnsi="GHEA Grapalat"/>
                <w:b/>
                <w:i/>
                <w:sz w:val="20"/>
              </w:rPr>
            </w:pPr>
            <w:r>
              <w:rPr>
                <w:rFonts w:ascii="GHEA Grapalat" w:hAnsi="GHEA Grapalat"/>
                <w:b/>
                <w:i/>
                <w:sz w:val="20"/>
              </w:rPr>
              <w:t>компл.</w:t>
            </w:r>
          </w:p>
        </w:tc>
        <w:tc>
          <w:tcPr>
            <w:tcW w:w="720" w:type="dxa"/>
            <w:vAlign w:val="center"/>
          </w:tcPr>
          <w:p w14:paraId="4D8F5997" w14:textId="77777777" w:rsidR="00595949" w:rsidRPr="00DF2AD3" w:rsidRDefault="00595949" w:rsidP="000A78F7">
            <w:pPr>
              <w:jc w:val="center"/>
              <w:rPr>
                <w:rFonts w:ascii="GHEA Grapalat" w:hAnsi="GHEA Grapalat" w:cs="Calibri"/>
                <w:color w:val="000000"/>
                <w:lang w:val="hy-AM"/>
              </w:rPr>
            </w:pPr>
            <w:r w:rsidRPr="00DF2AD3">
              <w:rPr>
                <w:rFonts w:ascii="GHEA Grapalat" w:hAnsi="GHEA Grapalat" w:cs="Calibri"/>
                <w:color w:val="000000"/>
                <w:lang w:val="hy-AM"/>
              </w:rPr>
              <w:t>1</w:t>
            </w:r>
          </w:p>
        </w:tc>
        <w:tc>
          <w:tcPr>
            <w:tcW w:w="1924" w:type="dxa"/>
            <w:vAlign w:val="center"/>
          </w:tcPr>
          <w:p w14:paraId="0F6CCCB4" w14:textId="77777777" w:rsidR="00595949" w:rsidRPr="00767F00" w:rsidRDefault="00595949" w:rsidP="000A78F7">
            <w:pPr>
              <w:jc w:val="center"/>
              <w:rPr>
                <w:rFonts w:ascii="GHEA Grapalat" w:hAnsi="GHEA Grapalat" w:cs="Calibri"/>
                <w:lang w:val="hy-AM"/>
              </w:rPr>
            </w:pPr>
            <w:r w:rsidRPr="00767F00">
              <w:rPr>
                <w:rFonts w:ascii="GHEA Grapalat" w:hAnsi="GHEA Grapalat" w:cs="Calibri"/>
                <w:lang w:val="hy-AM"/>
              </w:rPr>
              <w:t>3000</w:t>
            </w:r>
          </w:p>
        </w:tc>
        <w:tc>
          <w:tcPr>
            <w:tcW w:w="1276" w:type="dxa"/>
            <w:vAlign w:val="center"/>
          </w:tcPr>
          <w:p w14:paraId="5BF5C1F9" w14:textId="77777777" w:rsidR="00595949" w:rsidRPr="00DF2AD3" w:rsidRDefault="00595949" w:rsidP="000A78F7">
            <w:pPr>
              <w:jc w:val="center"/>
              <w:rPr>
                <w:rFonts w:ascii="GHEA Grapalat" w:hAnsi="GHEA Grapalat" w:cs="Calibri"/>
                <w:color w:val="000000"/>
                <w:lang w:val="hy-AM"/>
              </w:rPr>
            </w:pPr>
            <w:r>
              <w:rPr>
                <w:rFonts w:ascii="GHEA Grapalat" w:hAnsi="GHEA Grapalat" w:cs="Calibri"/>
                <w:color w:val="000000"/>
                <w:lang w:val="hy-AM"/>
              </w:rPr>
              <w:t>3000</w:t>
            </w:r>
          </w:p>
        </w:tc>
      </w:tr>
      <w:tr w:rsidR="00595949" w:rsidRPr="00DF2AD3" w14:paraId="634B158C" w14:textId="77777777" w:rsidTr="00993E12">
        <w:trPr>
          <w:trHeight w:val="242"/>
        </w:trPr>
        <w:tc>
          <w:tcPr>
            <w:tcW w:w="630" w:type="dxa"/>
            <w:vAlign w:val="center"/>
          </w:tcPr>
          <w:p w14:paraId="116F1B3E" w14:textId="77777777" w:rsidR="00595949" w:rsidRPr="009F0926" w:rsidRDefault="00595949" w:rsidP="00595949">
            <w:pPr>
              <w:pStyle w:val="ListParagraph"/>
              <w:numPr>
                <w:ilvl w:val="0"/>
                <w:numId w:val="83"/>
              </w:numPr>
              <w:contextualSpacing/>
              <w:rPr>
                <w:rFonts w:ascii="GHEA Grapalat" w:hAnsi="GHEA Grapalat"/>
              </w:rPr>
            </w:pPr>
          </w:p>
        </w:tc>
        <w:tc>
          <w:tcPr>
            <w:tcW w:w="4770" w:type="dxa"/>
            <w:vAlign w:val="center"/>
          </w:tcPr>
          <w:p w14:paraId="6E74C55B" w14:textId="77777777" w:rsidR="00595949" w:rsidRPr="00314278" w:rsidRDefault="00595949" w:rsidP="000A78F7">
            <w:pPr>
              <w:pStyle w:val="ListParagraph"/>
              <w:ind w:left="0"/>
              <w:jc w:val="both"/>
              <w:rPr>
                <w:rFonts w:ascii="GHEA Grapalat" w:hAnsi="GHEA Grapalat"/>
              </w:rPr>
            </w:pPr>
            <w:r w:rsidRPr="006E2AE2">
              <w:rPr>
                <w:rFonts w:ascii="GHEA Grapalat" w:hAnsi="GHEA Grapalat"/>
              </w:rPr>
              <w:t xml:space="preserve">Замена устройства проверки последовательности фаз (XJ5) </w:t>
            </w:r>
          </w:p>
        </w:tc>
        <w:tc>
          <w:tcPr>
            <w:tcW w:w="900" w:type="dxa"/>
            <w:vAlign w:val="center"/>
          </w:tcPr>
          <w:p w14:paraId="10C417DE" w14:textId="77777777" w:rsidR="00595949" w:rsidRPr="009C4B1E" w:rsidRDefault="00595949" w:rsidP="000A78F7">
            <w:pPr>
              <w:jc w:val="center"/>
              <w:rPr>
                <w:rFonts w:ascii="GHEA Grapalat" w:hAnsi="GHEA Grapalat"/>
              </w:rPr>
            </w:pPr>
            <w:r w:rsidRPr="00447F58">
              <w:rPr>
                <w:rFonts w:ascii="GHEA Grapalat" w:hAnsi="GHEA Grapalat"/>
                <w:b/>
                <w:i/>
                <w:sz w:val="20"/>
              </w:rPr>
              <w:t>шт</w:t>
            </w:r>
          </w:p>
        </w:tc>
        <w:tc>
          <w:tcPr>
            <w:tcW w:w="720" w:type="dxa"/>
            <w:vAlign w:val="center"/>
          </w:tcPr>
          <w:p w14:paraId="4DD45107" w14:textId="77777777" w:rsidR="00595949" w:rsidRPr="00DF2AD3" w:rsidRDefault="00595949" w:rsidP="000A78F7">
            <w:pPr>
              <w:jc w:val="center"/>
              <w:rPr>
                <w:rFonts w:ascii="GHEA Grapalat" w:hAnsi="GHEA Grapalat" w:cs="Calibri"/>
                <w:color w:val="000000"/>
                <w:lang w:val="hy-AM"/>
              </w:rPr>
            </w:pPr>
            <w:r w:rsidRPr="00DF2AD3">
              <w:rPr>
                <w:rFonts w:ascii="GHEA Grapalat" w:hAnsi="GHEA Grapalat" w:cs="Calibri"/>
                <w:color w:val="000000"/>
                <w:lang w:val="hy-AM"/>
              </w:rPr>
              <w:t>1</w:t>
            </w:r>
          </w:p>
        </w:tc>
        <w:tc>
          <w:tcPr>
            <w:tcW w:w="1924" w:type="dxa"/>
            <w:vAlign w:val="center"/>
          </w:tcPr>
          <w:p w14:paraId="653547EB" w14:textId="77777777" w:rsidR="00595949" w:rsidRPr="00DF2AD3" w:rsidRDefault="00595949" w:rsidP="000A78F7">
            <w:pPr>
              <w:jc w:val="center"/>
              <w:rPr>
                <w:rFonts w:ascii="GHEA Grapalat" w:hAnsi="GHEA Grapalat" w:cs="Calibri"/>
                <w:color w:val="000000"/>
                <w:lang w:val="hy-AM"/>
              </w:rPr>
            </w:pPr>
            <w:r>
              <w:rPr>
                <w:rFonts w:ascii="GHEA Grapalat" w:hAnsi="GHEA Grapalat" w:cs="Calibri"/>
                <w:color w:val="000000"/>
                <w:lang w:val="hy-AM"/>
              </w:rPr>
              <w:t>12000</w:t>
            </w:r>
          </w:p>
        </w:tc>
        <w:tc>
          <w:tcPr>
            <w:tcW w:w="1276" w:type="dxa"/>
            <w:vAlign w:val="center"/>
          </w:tcPr>
          <w:p w14:paraId="4814DC0F" w14:textId="77777777" w:rsidR="00595949" w:rsidRPr="00DF2AD3" w:rsidRDefault="00595949" w:rsidP="000A78F7">
            <w:pPr>
              <w:jc w:val="center"/>
              <w:rPr>
                <w:rFonts w:ascii="GHEA Grapalat" w:hAnsi="GHEA Grapalat" w:cs="Calibri"/>
                <w:color w:val="000000"/>
                <w:lang w:val="hy-AM"/>
              </w:rPr>
            </w:pPr>
            <w:r>
              <w:rPr>
                <w:rFonts w:ascii="GHEA Grapalat" w:hAnsi="GHEA Grapalat" w:cs="Calibri"/>
                <w:color w:val="000000"/>
                <w:lang w:val="hy-AM"/>
              </w:rPr>
              <w:t>12000</w:t>
            </w:r>
          </w:p>
        </w:tc>
      </w:tr>
      <w:tr w:rsidR="00595949" w:rsidRPr="00DF2AD3" w14:paraId="48757F16" w14:textId="77777777" w:rsidTr="00993E12">
        <w:trPr>
          <w:trHeight w:val="242"/>
        </w:trPr>
        <w:tc>
          <w:tcPr>
            <w:tcW w:w="630" w:type="dxa"/>
            <w:vAlign w:val="center"/>
          </w:tcPr>
          <w:p w14:paraId="52867D7D" w14:textId="77777777" w:rsidR="00595949" w:rsidRPr="009F0926" w:rsidRDefault="00595949" w:rsidP="00595949">
            <w:pPr>
              <w:pStyle w:val="ListParagraph"/>
              <w:numPr>
                <w:ilvl w:val="0"/>
                <w:numId w:val="83"/>
              </w:numPr>
              <w:contextualSpacing/>
              <w:rPr>
                <w:rFonts w:ascii="GHEA Grapalat" w:hAnsi="GHEA Grapalat"/>
              </w:rPr>
            </w:pPr>
          </w:p>
        </w:tc>
        <w:tc>
          <w:tcPr>
            <w:tcW w:w="4770" w:type="dxa"/>
            <w:vAlign w:val="center"/>
          </w:tcPr>
          <w:p w14:paraId="0C891841" w14:textId="77777777" w:rsidR="00595949" w:rsidRPr="00314278" w:rsidRDefault="00595949" w:rsidP="000A78F7">
            <w:pPr>
              <w:pStyle w:val="ListParagraph"/>
              <w:ind w:left="0"/>
              <w:jc w:val="both"/>
              <w:rPr>
                <w:rFonts w:ascii="GHEA Grapalat" w:hAnsi="GHEA Grapalat"/>
              </w:rPr>
            </w:pPr>
            <w:r>
              <w:rPr>
                <w:rFonts w:ascii="GHEA Grapalat" w:hAnsi="GHEA Grapalat"/>
              </w:rPr>
              <w:t>Замена электропуск</w:t>
            </w:r>
            <w:r w:rsidRPr="006E2AE2">
              <w:rPr>
                <w:rFonts w:ascii="GHEA Grapalat" w:hAnsi="GHEA Grapalat"/>
              </w:rPr>
              <w:t xml:space="preserve">ателя </w:t>
            </w:r>
          </w:p>
        </w:tc>
        <w:tc>
          <w:tcPr>
            <w:tcW w:w="900" w:type="dxa"/>
            <w:vAlign w:val="center"/>
          </w:tcPr>
          <w:p w14:paraId="0274220D" w14:textId="77777777" w:rsidR="00595949" w:rsidRPr="009C4B1E" w:rsidRDefault="00595949" w:rsidP="000A78F7">
            <w:pPr>
              <w:jc w:val="center"/>
              <w:rPr>
                <w:rFonts w:ascii="GHEA Grapalat" w:hAnsi="GHEA Grapalat"/>
              </w:rPr>
            </w:pPr>
            <w:r w:rsidRPr="00447F58">
              <w:rPr>
                <w:rFonts w:ascii="GHEA Grapalat" w:hAnsi="GHEA Grapalat"/>
                <w:b/>
                <w:i/>
                <w:sz w:val="20"/>
              </w:rPr>
              <w:t>шт</w:t>
            </w:r>
          </w:p>
        </w:tc>
        <w:tc>
          <w:tcPr>
            <w:tcW w:w="720" w:type="dxa"/>
            <w:vAlign w:val="center"/>
          </w:tcPr>
          <w:p w14:paraId="3C4AF52F" w14:textId="77777777" w:rsidR="00595949" w:rsidRPr="00DF2AD3" w:rsidRDefault="00595949" w:rsidP="000A78F7">
            <w:pPr>
              <w:jc w:val="center"/>
              <w:rPr>
                <w:rFonts w:ascii="GHEA Grapalat" w:hAnsi="GHEA Grapalat" w:cs="Calibri"/>
                <w:color w:val="000000"/>
                <w:lang w:val="hy-AM"/>
              </w:rPr>
            </w:pPr>
            <w:r w:rsidRPr="00DF2AD3">
              <w:rPr>
                <w:rFonts w:ascii="GHEA Grapalat" w:hAnsi="GHEA Grapalat" w:cs="Calibri"/>
                <w:color w:val="000000"/>
                <w:lang w:val="hy-AM"/>
              </w:rPr>
              <w:t>1</w:t>
            </w:r>
          </w:p>
        </w:tc>
        <w:tc>
          <w:tcPr>
            <w:tcW w:w="1924" w:type="dxa"/>
            <w:vAlign w:val="center"/>
          </w:tcPr>
          <w:p w14:paraId="22ACE937" w14:textId="77777777" w:rsidR="00595949" w:rsidRPr="00DF2AD3" w:rsidRDefault="00595949" w:rsidP="000A78F7">
            <w:pPr>
              <w:jc w:val="center"/>
              <w:rPr>
                <w:rFonts w:ascii="GHEA Grapalat" w:hAnsi="GHEA Grapalat" w:cs="Calibri"/>
                <w:color w:val="000000"/>
                <w:lang w:val="hy-AM"/>
              </w:rPr>
            </w:pPr>
            <w:r>
              <w:rPr>
                <w:rFonts w:ascii="GHEA Grapalat" w:hAnsi="GHEA Grapalat" w:cs="Calibri"/>
                <w:color w:val="000000"/>
                <w:lang w:val="hy-AM"/>
              </w:rPr>
              <w:t>20000</w:t>
            </w:r>
          </w:p>
        </w:tc>
        <w:tc>
          <w:tcPr>
            <w:tcW w:w="1276" w:type="dxa"/>
            <w:vAlign w:val="center"/>
          </w:tcPr>
          <w:p w14:paraId="5E7BA4FE" w14:textId="77777777" w:rsidR="00595949" w:rsidRPr="00DF2AD3" w:rsidRDefault="00595949" w:rsidP="000A78F7">
            <w:pPr>
              <w:jc w:val="center"/>
              <w:rPr>
                <w:rFonts w:ascii="GHEA Grapalat" w:hAnsi="GHEA Grapalat" w:cs="Calibri"/>
                <w:color w:val="000000"/>
                <w:lang w:val="hy-AM"/>
              </w:rPr>
            </w:pPr>
            <w:r>
              <w:rPr>
                <w:rFonts w:ascii="GHEA Grapalat" w:hAnsi="GHEA Grapalat" w:cs="Calibri"/>
                <w:color w:val="000000"/>
                <w:lang w:val="hy-AM"/>
              </w:rPr>
              <w:t>20000</w:t>
            </w:r>
          </w:p>
        </w:tc>
      </w:tr>
      <w:tr w:rsidR="00595949" w:rsidRPr="00517A39" w14:paraId="10CD20BC" w14:textId="77777777" w:rsidTr="00993E12">
        <w:trPr>
          <w:trHeight w:val="242"/>
        </w:trPr>
        <w:tc>
          <w:tcPr>
            <w:tcW w:w="630" w:type="dxa"/>
            <w:vAlign w:val="center"/>
          </w:tcPr>
          <w:p w14:paraId="5E994E86" w14:textId="77777777" w:rsidR="00595949" w:rsidRPr="009F0926" w:rsidRDefault="00595949" w:rsidP="00595949">
            <w:pPr>
              <w:pStyle w:val="ListParagraph"/>
              <w:numPr>
                <w:ilvl w:val="0"/>
                <w:numId w:val="83"/>
              </w:numPr>
              <w:contextualSpacing/>
              <w:rPr>
                <w:rFonts w:ascii="GHEA Grapalat" w:hAnsi="GHEA Grapalat"/>
              </w:rPr>
            </w:pPr>
          </w:p>
        </w:tc>
        <w:tc>
          <w:tcPr>
            <w:tcW w:w="4770" w:type="dxa"/>
            <w:vAlign w:val="center"/>
          </w:tcPr>
          <w:p w14:paraId="3A665B39" w14:textId="77777777" w:rsidR="00595949" w:rsidRPr="004548A6" w:rsidRDefault="00595949" w:rsidP="000A78F7">
            <w:pPr>
              <w:pStyle w:val="ListParagraph"/>
              <w:ind w:left="0"/>
              <w:jc w:val="both"/>
              <w:rPr>
                <w:rFonts w:ascii="GHEA Grapalat" w:hAnsi="GHEA Grapalat"/>
              </w:rPr>
            </w:pPr>
            <w:r w:rsidRPr="004548A6">
              <w:rPr>
                <w:rFonts w:ascii="GHEA Grapalat" w:hAnsi="GHEA Grapalat"/>
                <w:lang w:val="hy-AM"/>
              </w:rPr>
              <w:t xml:space="preserve">Замена </w:t>
            </w:r>
            <w:r w:rsidRPr="004548A6">
              <w:rPr>
                <w:rFonts w:ascii="GHEA Grapalat" w:hAnsi="GHEA Grapalat"/>
              </w:rPr>
              <w:t>однофазных силовых кабелей (используются медные кабели 3</w:t>
            </w:r>
            <w:r w:rsidRPr="004548A6">
              <w:rPr>
                <w:rFonts w:ascii="GHEA Grapalat" w:hAnsi="GHEA Grapalat"/>
                <w:lang w:val="hy-AM"/>
              </w:rPr>
              <w:t>*2.5</w:t>
            </w:r>
            <w:r w:rsidRPr="004548A6">
              <w:rPr>
                <w:rFonts w:ascii="GHEA Grapalat" w:hAnsi="GHEA Grapalat"/>
              </w:rPr>
              <w:t xml:space="preserve"> мм)</w:t>
            </w:r>
            <w:r w:rsidRPr="0015104C">
              <w:t xml:space="preserve"> </w:t>
            </w:r>
            <w:r w:rsidRPr="0015104C">
              <w:rPr>
                <w:rFonts w:ascii="GHEA Grapalat" w:hAnsi="GHEA Grapalat"/>
              </w:rPr>
              <w:t>с двухслойной изоляцией</w:t>
            </w:r>
          </w:p>
        </w:tc>
        <w:tc>
          <w:tcPr>
            <w:tcW w:w="900" w:type="dxa"/>
            <w:vAlign w:val="center"/>
          </w:tcPr>
          <w:p w14:paraId="03C66CCE" w14:textId="77777777" w:rsidR="00595949" w:rsidRPr="004548A6" w:rsidRDefault="00595949" w:rsidP="000A78F7">
            <w:pPr>
              <w:jc w:val="center"/>
              <w:rPr>
                <w:rFonts w:ascii="GHEA Grapalat" w:hAnsi="GHEA Grapalat"/>
              </w:rPr>
            </w:pPr>
            <w:r w:rsidRPr="004548A6">
              <w:rPr>
                <w:rFonts w:ascii="GHEA Grapalat" w:hAnsi="GHEA Grapalat"/>
              </w:rPr>
              <w:t>м</w:t>
            </w:r>
          </w:p>
        </w:tc>
        <w:tc>
          <w:tcPr>
            <w:tcW w:w="720" w:type="dxa"/>
            <w:vAlign w:val="center"/>
          </w:tcPr>
          <w:p w14:paraId="6E48DF2B" w14:textId="77777777" w:rsidR="00595949" w:rsidRPr="004548A6" w:rsidRDefault="00595949" w:rsidP="000A78F7">
            <w:pPr>
              <w:jc w:val="center"/>
              <w:rPr>
                <w:rFonts w:ascii="GHEA Grapalat" w:hAnsi="GHEA Grapalat"/>
                <w:lang w:val="hy-AM"/>
              </w:rPr>
            </w:pPr>
            <w:r w:rsidRPr="004548A6">
              <w:rPr>
                <w:rFonts w:ascii="GHEA Grapalat" w:hAnsi="GHEA Grapalat"/>
                <w:lang w:val="hy-AM"/>
              </w:rPr>
              <w:t>1</w:t>
            </w:r>
          </w:p>
        </w:tc>
        <w:tc>
          <w:tcPr>
            <w:tcW w:w="1924" w:type="dxa"/>
            <w:vAlign w:val="center"/>
          </w:tcPr>
          <w:p w14:paraId="7CA667A2" w14:textId="77777777" w:rsidR="00595949" w:rsidRPr="005A4FB9" w:rsidRDefault="00595949" w:rsidP="000A78F7">
            <w:pPr>
              <w:jc w:val="center"/>
              <w:rPr>
                <w:rFonts w:ascii="GHEA Grapalat" w:hAnsi="GHEA Grapalat"/>
                <w:lang w:val="hy-AM"/>
              </w:rPr>
            </w:pPr>
            <w:r w:rsidRPr="00517A39">
              <w:rPr>
                <w:rFonts w:ascii="GHEA Grapalat" w:hAnsi="GHEA Grapalat"/>
              </w:rPr>
              <w:t>7</w:t>
            </w:r>
            <w:r>
              <w:rPr>
                <w:rFonts w:ascii="GHEA Grapalat" w:hAnsi="GHEA Grapalat"/>
                <w:lang w:val="hy-AM"/>
              </w:rPr>
              <w:t>00</w:t>
            </w:r>
          </w:p>
        </w:tc>
        <w:tc>
          <w:tcPr>
            <w:tcW w:w="1276" w:type="dxa"/>
            <w:vAlign w:val="center"/>
          </w:tcPr>
          <w:p w14:paraId="16E2AB2A" w14:textId="77777777" w:rsidR="00595949" w:rsidRPr="00517A39" w:rsidRDefault="00595949" w:rsidP="000A78F7">
            <w:pPr>
              <w:jc w:val="center"/>
              <w:rPr>
                <w:rFonts w:ascii="GHEA Grapalat" w:hAnsi="GHEA Grapalat"/>
                <w:lang w:val="hy-AM"/>
              </w:rPr>
            </w:pPr>
            <w:r w:rsidRPr="00517A39">
              <w:rPr>
                <w:rFonts w:ascii="GHEA Grapalat" w:hAnsi="GHEA Grapalat"/>
              </w:rPr>
              <w:t>7</w:t>
            </w:r>
            <w:r>
              <w:rPr>
                <w:rFonts w:ascii="GHEA Grapalat" w:hAnsi="GHEA Grapalat"/>
                <w:lang w:val="hy-AM"/>
              </w:rPr>
              <w:t>0</w:t>
            </w:r>
            <w:r w:rsidRPr="00517A39">
              <w:rPr>
                <w:rFonts w:ascii="GHEA Grapalat" w:hAnsi="GHEA Grapalat"/>
                <w:lang w:val="hy-AM"/>
              </w:rPr>
              <w:t>0</w:t>
            </w:r>
          </w:p>
        </w:tc>
      </w:tr>
      <w:tr w:rsidR="00595949" w:rsidRPr="00517A39" w14:paraId="3B63A6C1" w14:textId="77777777" w:rsidTr="00993E12">
        <w:trPr>
          <w:trHeight w:val="242"/>
        </w:trPr>
        <w:tc>
          <w:tcPr>
            <w:tcW w:w="630" w:type="dxa"/>
            <w:vAlign w:val="center"/>
          </w:tcPr>
          <w:p w14:paraId="286D81CC" w14:textId="77777777" w:rsidR="00595949" w:rsidRPr="009F0926" w:rsidRDefault="00595949" w:rsidP="00595949">
            <w:pPr>
              <w:pStyle w:val="ListParagraph"/>
              <w:numPr>
                <w:ilvl w:val="0"/>
                <w:numId w:val="83"/>
              </w:numPr>
              <w:contextualSpacing/>
              <w:rPr>
                <w:rFonts w:ascii="GHEA Grapalat" w:hAnsi="GHEA Grapalat"/>
              </w:rPr>
            </w:pPr>
          </w:p>
        </w:tc>
        <w:tc>
          <w:tcPr>
            <w:tcW w:w="4770" w:type="dxa"/>
            <w:vAlign w:val="center"/>
          </w:tcPr>
          <w:p w14:paraId="0C193D1D" w14:textId="77777777" w:rsidR="00595949" w:rsidRPr="004548A6" w:rsidRDefault="00595949" w:rsidP="000A78F7">
            <w:pPr>
              <w:pStyle w:val="ListParagraph"/>
              <w:ind w:left="0"/>
              <w:jc w:val="both"/>
              <w:rPr>
                <w:rFonts w:ascii="GHEA Grapalat" w:hAnsi="GHEA Grapalat"/>
              </w:rPr>
            </w:pPr>
            <w:r w:rsidRPr="004548A6">
              <w:rPr>
                <w:rFonts w:ascii="GHEA Grapalat" w:hAnsi="GHEA Grapalat"/>
                <w:lang w:val="hy-AM"/>
              </w:rPr>
              <w:t xml:space="preserve">Замена </w:t>
            </w:r>
            <w:r w:rsidRPr="004548A6">
              <w:rPr>
                <w:rFonts w:ascii="GHEA Grapalat" w:hAnsi="GHEA Grapalat"/>
              </w:rPr>
              <w:t>трехфазных силовых кабелей (используются медные кабели</w:t>
            </w:r>
            <w:r w:rsidRPr="004548A6">
              <w:rPr>
                <w:rFonts w:ascii="GHEA Grapalat" w:hAnsi="GHEA Grapalat"/>
                <w:lang w:val="hy-AM"/>
              </w:rPr>
              <w:t xml:space="preserve"> </w:t>
            </w:r>
            <w:r>
              <w:rPr>
                <w:rFonts w:ascii="GHEA Grapalat" w:hAnsi="GHEA Grapalat"/>
                <w:lang w:val="hy-AM"/>
              </w:rPr>
              <w:t>4</w:t>
            </w:r>
            <w:r w:rsidRPr="004548A6">
              <w:rPr>
                <w:rFonts w:ascii="GHEA Grapalat" w:hAnsi="GHEA Grapalat"/>
                <w:lang w:val="hy-AM"/>
              </w:rPr>
              <w:t>*</w:t>
            </w:r>
            <w:r>
              <w:rPr>
                <w:rFonts w:ascii="GHEA Grapalat" w:hAnsi="GHEA Grapalat"/>
                <w:lang w:val="hy-AM"/>
              </w:rPr>
              <w:t>2.5</w:t>
            </w:r>
            <w:r w:rsidRPr="004548A6">
              <w:rPr>
                <w:rFonts w:ascii="GHEA Grapalat" w:hAnsi="GHEA Grapalat"/>
              </w:rPr>
              <w:t xml:space="preserve"> мм)</w:t>
            </w:r>
            <w:r w:rsidRPr="0015104C">
              <w:t xml:space="preserve"> </w:t>
            </w:r>
            <w:r w:rsidRPr="0015104C">
              <w:rPr>
                <w:rFonts w:ascii="GHEA Grapalat" w:hAnsi="GHEA Grapalat"/>
              </w:rPr>
              <w:t>с двухслойной изоляцией</w:t>
            </w:r>
          </w:p>
        </w:tc>
        <w:tc>
          <w:tcPr>
            <w:tcW w:w="900" w:type="dxa"/>
            <w:vAlign w:val="center"/>
          </w:tcPr>
          <w:p w14:paraId="3F4A3862" w14:textId="77777777" w:rsidR="00595949" w:rsidRPr="004548A6" w:rsidRDefault="00595949" w:rsidP="000A78F7">
            <w:pPr>
              <w:jc w:val="center"/>
              <w:rPr>
                <w:rFonts w:ascii="GHEA Grapalat" w:hAnsi="GHEA Grapalat"/>
              </w:rPr>
            </w:pPr>
            <w:r w:rsidRPr="004548A6">
              <w:rPr>
                <w:rFonts w:ascii="GHEA Grapalat" w:hAnsi="GHEA Grapalat"/>
              </w:rPr>
              <w:t>м</w:t>
            </w:r>
          </w:p>
        </w:tc>
        <w:tc>
          <w:tcPr>
            <w:tcW w:w="720" w:type="dxa"/>
            <w:vAlign w:val="center"/>
          </w:tcPr>
          <w:p w14:paraId="1D61DFF2" w14:textId="77777777" w:rsidR="00595949" w:rsidRPr="004548A6" w:rsidRDefault="00595949" w:rsidP="000A78F7">
            <w:pPr>
              <w:jc w:val="center"/>
              <w:rPr>
                <w:rFonts w:ascii="GHEA Grapalat" w:hAnsi="GHEA Grapalat"/>
                <w:lang w:val="hy-AM"/>
              </w:rPr>
            </w:pPr>
            <w:r w:rsidRPr="004548A6">
              <w:rPr>
                <w:rFonts w:ascii="GHEA Grapalat" w:hAnsi="GHEA Grapalat"/>
                <w:lang w:val="hy-AM"/>
              </w:rPr>
              <w:t>1</w:t>
            </w:r>
          </w:p>
        </w:tc>
        <w:tc>
          <w:tcPr>
            <w:tcW w:w="1924" w:type="dxa"/>
            <w:vAlign w:val="center"/>
          </w:tcPr>
          <w:p w14:paraId="4ED9004F" w14:textId="77777777" w:rsidR="00595949" w:rsidRPr="00517A39" w:rsidRDefault="00595949" w:rsidP="000A78F7">
            <w:pPr>
              <w:jc w:val="center"/>
              <w:rPr>
                <w:rFonts w:ascii="GHEA Grapalat" w:hAnsi="GHEA Grapalat"/>
                <w:lang w:val="hy-AM"/>
              </w:rPr>
            </w:pPr>
            <w:r>
              <w:rPr>
                <w:rFonts w:ascii="GHEA Grapalat" w:hAnsi="GHEA Grapalat"/>
                <w:lang w:val="hy-AM"/>
              </w:rPr>
              <w:t>850</w:t>
            </w:r>
          </w:p>
        </w:tc>
        <w:tc>
          <w:tcPr>
            <w:tcW w:w="1276" w:type="dxa"/>
            <w:vAlign w:val="center"/>
          </w:tcPr>
          <w:p w14:paraId="75EDB5C8" w14:textId="77777777" w:rsidR="00595949" w:rsidRPr="00517A39" w:rsidRDefault="00595949" w:rsidP="000A78F7">
            <w:pPr>
              <w:jc w:val="center"/>
              <w:rPr>
                <w:rFonts w:ascii="GHEA Grapalat" w:hAnsi="GHEA Grapalat"/>
                <w:lang w:val="hy-AM"/>
              </w:rPr>
            </w:pPr>
            <w:r>
              <w:rPr>
                <w:rFonts w:ascii="GHEA Grapalat" w:hAnsi="GHEA Grapalat"/>
                <w:lang w:val="hy-AM"/>
              </w:rPr>
              <w:t>850</w:t>
            </w:r>
          </w:p>
        </w:tc>
      </w:tr>
      <w:tr w:rsidR="00595949" w:rsidRPr="006C5E13" w14:paraId="72209FAB" w14:textId="77777777" w:rsidTr="00993E12">
        <w:trPr>
          <w:trHeight w:val="257"/>
        </w:trPr>
        <w:tc>
          <w:tcPr>
            <w:tcW w:w="630" w:type="dxa"/>
            <w:vAlign w:val="center"/>
          </w:tcPr>
          <w:p w14:paraId="7900FF92" w14:textId="77777777" w:rsidR="00595949" w:rsidRPr="009F0926" w:rsidRDefault="00595949" w:rsidP="00595949">
            <w:pPr>
              <w:pStyle w:val="ListParagraph"/>
              <w:numPr>
                <w:ilvl w:val="0"/>
                <w:numId w:val="83"/>
              </w:numPr>
              <w:contextualSpacing/>
              <w:rPr>
                <w:rFonts w:ascii="GHEA Grapalat" w:hAnsi="GHEA Grapalat"/>
              </w:rPr>
            </w:pPr>
          </w:p>
        </w:tc>
        <w:tc>
          <w:tcPr>
            <w:tcW w:w="4770" w:type="dxa"/>
            <w:vAlign w:val="center"/>
          </w:tcPr>
          <w:p w14:paraId="36596C7D" w14:textId="77777777" w:rsidR="00595949" w:rsidRDefault="00595949" w:rsidP="000A78F7">
            <w:pPr>
              <w:jc w:val="both"/>
              <w:rPr>
                <w:rFonts w:ascii="GHEA Grapalat" w:hAnsi="GHEA Grapalat"/>
                <w:lang w:val="hy-AM"/>
              </w:rPr>
            </w:pPr>
            <w:r>
              <w:rPr>
                <w:rFonts w:ascii="GHEA Grapalat" w:hAnsi="GHEA Grapalat"/>
                <w:lang w:val="hy-AM"/>
              </w:rPr>
              <w:t>Замена</w:t>
            </w:r>
            <w:r w:rsidRPr="006E2AE2">
              <w:rPr>
                <w:rFonts w:ascii="GHEA Grapalat" w:hAnsi="GHEA Grapalat"/>
                <w:lang w:val="hy-AM"/>
              </w:rPr>
              <w:t xml:space="preserve"> матери</w:t>
            </w:r>
            <w:r>
              <w:rPr>
                <w:rFonts w:ascii="GHEA Grapalat" w:hAnsi="GHEA Grapalat"/>
              </w:rPr>
              <w:t>нской платы</w:t>
            </w:r>
            <w:r w:rsidRPr="006E2AE2">
              <w:rPr>
                <w:rFonts w:ascii="GHEA Grapalat" w:hAnsi="GHEA Grapalat"/>
                <w:lang w:val="hy-AM"/>
              </w:rPr>
              <w:t xml:space="preserve"> (включая первоначальный осмотр</w:t>
            </w:r>
            <w:r>
              <w:rPr>
                <w:rFonts w:ascii="GHEA Grapalat" w:hAnsi="GHEA Grapalat"/>
                <w:lang w:val="hy-AM"/>
              </w:rPr>
              <w:t xml:space="preserve"> </w:t>
            </w:r>
            <w:r>
              <w:rPr>
                <w:rFonts w:ascii="GHEA Grapalat" w:hAnsi="GHEA Grapalat"/>
              </w:rPr>
              <w:t>и настроики,</w:t>
            </w:r>
            <w:r w:rsidRPr="00F14575">
              <w:t xml:space="preserve"> </w:t>
            </w:r>
            <w:r>
              <w:rPr>
                <w:rFonts w:ascii="GHEA Grapalat" w:hAnsi="GHEA Grapalat"/>
              </w:rPr>
              <w:t>п</w:t>
            </w:r>
            <w:r w:rsidRPr="00F14575">
              <w:rPr>
                <w:rFonts w:ascii="GHEA Grapalat" w:hAnsi="GHEA Grapalat"/>
              </w:rPr>
              <w:t>оддержка сетей 3G и выше</w:t>
            </w:r>
            <w:r w:rsidRPr="006E2AE2">
              <w:rPr>
                <w:rFonts w:ascii="GHEA Grapalat" w:hAnsi="GHEA Grapalat"/>
                <w:lang w:val="hy-AM"/>
              </w:rPr>
              <w:t>)</w:t>
            </w:r>
          </w:p>
        </w:tc>
        <w:tc>
          <w:tcPr>
            <w:tcW w:w="900" w:type="dxa"/>
            <w:vAlign w:val="center"/>
          </w:tcPr>
          <w:p w14:paraId="1FA3D958" w14:textId="77777777" w:rsidR="00595949" w:rsidRPr="009C4B1E" w:rsidRDefault="00595949" w:rsidP="000A78F7">
            <w:pPr>
              <w:jc w:val="center"/>
              <w:rPr>
                <w:rFonts w:ascii="GHEA Grapalat" w:hAnsi="GHEA Grapalat"/>
              </w:rPr>
            </w:pPr>
            <w:r w:rsidRPr="00447F58">
              <w:rPr>
                <w:rFonts w:ascii="GHEA Grapalat" w:hAnsi="GHEA Grapalat"/>
                <w:b/>
                <w:i/>
                <w:sz w:val="20"/>
              </w:rPr>
              <w:t>шт</w:t>
            </w:r>
          </w:p>
        </w:tc>
        <w:tc>
          <w:tcPr>
            <w:tcW w:w="720" w:type="dxa"/>
            <w:vAlign w:val="center"/>
          </w:tcPr>
          <w:p w14:paraId="6BD5C7F4" w14:textId="77777777" w:rsidR="00595949" w:rsidRPr="00DF2AD3" w:rsidRDefault="00595949" w:rsidP="000A78F7">
            <w:pPr>
              <w:jc w:val="center"/>
              <w:rPr>
                <w:rFonts w:ascii="GHEA Grapalat" w:hAnsi="GHEA Grapalat" w:cs="Calibri"/>
                <w:color w:val="000000"/>
                <w:lang w:val="hy-AM"/>
              </w:rPr>
            </w:pPr>
            <w:r w:rsidRPr="00DF2AD3">
              <w:rPr>
                <w:rFonts w:ascii="GHEA Grapalat" w:hAnsi="GHEA Grapalat" w:cs="Calibri"/>
                <w:color w:val="000000"/>
                <w:lang w:val="hy-AM"/>
              </w:rPr>
              <w:t>1</w:t>
            </w:r>
          </w:p>
        </w:tc>
        <w:tc>
          <w:tcPr>
            <w:tcW w:w="1924" w:type="dxa"/>
            <w:vAlign w:val="center"/>
          </w:tcPr>
          <w:p w14:paraId="0364C452" w14:textId="77777777" w:rsidR="00595949" w:rsidRPr="006C5E13" w:rsidRDefault="00595949" w:rsidP="000A78F7">
            <w:pPr>
              <w:jc w:val="center"/>
              <w:rPr>
                <w:rFonts w:ascii="GHEA Grapalat" w:hAnsi="GHEA Grapalat" w:cs="Calibri"/>
                <w:color w:val="000000"/>
              </w:rPr>
            </w:pPr>
            <w:r w:rsidRPr="00DF2AD3">
              <w:rPr>
                <w:rFonts w:ascii="GHEA Grapalat" w:hAnsi="GHEA Grapalat" w:cs="Calibri"/>
                <w:color w:val="000000"/>
                <w:lang w:val="hy-AM"/>
              </w:rPr>
              <w:t>9</w:t>
            </w:r>
            <w:r>
              <w:rPr>
                <w:rFonts w:ascii="GHEA Grapalat" w:hAnsi="GHEA Grapalat" w:cs="Calibri"/>
                <w:color w:val="000000"/>
              </w:rPr>
              <w:t>0000</w:t>
            </w:r>
          </w:p>
        </w:tc>
        <w:tc>
          <w:tcPr>
            <w:tcW w:w="1276" w:type="dxa"/>
            <w:vAlign w:val="center"/>
          </w:tcPr>
          <w:p w14:paraId="4BCC27D3" w14:textId="77777777" w:rsidR="00595949" w:rsidRPr="006C5E13" w:rsidRDefault="00595949" w:rsidP="000A78F7">
            <w:pPr>
              <w:jc w:val="center"/>
              <w:rPr>
                <w:rFonts w:ascii="GHEA Grapalat" w:hAnsi="GHEA Grapalat" w:cs="Calibri"/>
                <w:color w:val="000000"/>
              </w:rPr>
            </w:pPr>
            <w:r w:rsidRPr="00DF2AD3">
              <w:rPr>
                <w:rFonts w:ascii="GHEA Grapalat" w:hAnsi="GHEA Grapalat" w:cs="Calibri"/>
                <w:color w:val="000000"/>
                <w:lang w:val="hy-AM"/>
              </w:rPr>
              <w:t>9</w:t>
            </w:r>
            <w:r>
              <w:rPr>
                <w:rFonts w:ascii="GHEA Grapalat" w:hAnsi="GHEA Grapalat" w:cs="Calibri"/>
                <w:color w:val="000000"/>
              </w:rPr>
              <w:t>0000</w:t>
            </w:r>
          </w:p>
        </w:tc>
      </w:tr>
      <w:tr w:rsidR="00595949" w:rsidRPr="00DF2AD3" w14:paraId="48C94501" w14:textId="77777777" w:rsidTr="00993E12">
        <w:trPr>
          <w:trHeight w:val="205"/>
        </w:trPr>
        <w:tc>
          <w:tcPr>
            <w:tcW w:w="630" w:type="dxa"/>
            <w:vAlign w:val="center"/>
          </w:tcPr>
          <w:p w14:paraId="689A510A" w14:textId="77777777" w:rsidR="00595949" w:rsidRPr="009F0926" w:rsidRDefault="00595949" w:rsidP="00595949">
            <w:pPr>
              <w:pStyle w:val="ListParagraph"/>
              <w:numPr>
                <w:ilvl w:val="0"/>
                <w:numId w:val="83"/>
              </w:numPr>
              <w:contextualSpacing/>
              <w:rPr>
                <w:rFonts w:ascii="GHEA Grapalat" w:hAnsi="GHEA Grapalat"/>
              </w:rPr>
            </w:pPr>
          </w:p>
        </w:tc>
        <w:tc>
          <w:tcPr>
            <w:tcW w:w="4770" w:type="dxa"/>
            <w:vAlign w:val="center"/>
          </w:tcPr>
          <w:p w14:paraId="0323D875" w14:textId="77777777" w:rsidR="00595949" w:rsidRDefault="00595949" w:rsidP="000A78F7">
            <w:pPr>
              <w:jc w:val="both"/>
              <w:rPr>
                <w:rFonts w:ascii="GHEA Grapalat" w:hAnsi="GHEA Grapalat"/>
                <w:lang w:val="hy-AM"/>
              </w:rPr>
            </w:pPr>
            <w:r w:rsidRPr="006E2AE2">
              <w:rPr>
                <w:rFonts w:ascii="GHEA Grapalat" w:hAnsi="GHEA Grapalat"/>
                <w:lang w:val="hy-AM"/>
              </w:rPr>
              <w:t xml:space="preserve">Замена световых индикаторов </w:t>
            </w:r>
          </w:p>
        </w:tc>
        <w:tc>
          <w:tcPr>
            <w:tcW w:w="900" w:type="dxa"/>
            <w:vAlign w:val="center"/>
          </w:tcPr>
          <w:p w14:paraId="1133C298" w14:textId="77777777" w:rsidR="00595949" w:rsidRDefault="00595949" w:rsidP="000A78F7">
            <w:pPr>
              <w:jc w:val="center"/>
              <w:rPr>
                <w:rFonts w:ascii="GHEA Grapalat" w:hAnsi="GHEA Grapalat"/>
              </w:rPr>
            </w:pPr>
            <w:r w:rsidRPr="00447F58">
              <w:rPr>
                <w:rFonts w:ascii="GHEA Grapalat" w:hAnsi="GHEA Grapalat"/>
                <w:b/>
                <w:i/>
                <w:sz w:val="20"/>
              </w:rPr>
              <w:t>шт</w:t>
            </w:r>
          </w:p>
        </w:tc>
        <w:tc>
          <w:tcPr>
            <w:tcW w:w="720" w:type="dxa"/>
            <w:vAlign w:val="center"/>
          </w:tcPr>
          <w:p w14:paraId="09BCFCA5" w14:textId="77777777" w:rsidR="00595949" w:rsidRPr="00DF2AD3" w:rsidRDefault="00595949" w:rsidP="000A78F7">
            <w:pPr>
              <w:jc w:val="center"/>
              <w:rPr>
                <w:rFonts w:ascii="GHEA Grapalat" w:hAnsi="GHEA Grapalat" w:cs="Calibri"/>
                <w:color w:val="000000"/>
                <w:lang w:val="hy-AM"/>
              </w:rPr>
            </w:pPr>
            <w:r w:rsidRPr="00DF2AD3">
              <w:rPr>
                <w:rFonts w:ascii="GHEA Grapalat" w:hAnsi="GHEA Grapalat" w:cs="Calibri"/>
                <w:color w:val="000000"/>
                <w:lang w:val="hy-AM"/>
              </w:rPr>
              <w:t>1</w:t>
            </w:r>
          </w:p>
        </w:tc>
        <w:tc>
          <w:tcPr>
            <w:tcW w:w="1924" w:type="dxa"/>
            <w:vAlign w:val="center"/>
          </w:tcPr>
          <w:p w14:paraId="3234EBA2" w14:textId="77777777" w:rsidR="00595949" w:rsidRPr="00DF2AD3" w:rsidRDefault="00595949" w:rsidP="000A78F7">
            <w:pPr>
              <w:jc w:val="center"/>
              <w:rPr>
                <w:rFonts w:ascii="GHEA Grapalat" w:hAnsi="GHEA Grapalat" w:cs="Calibri"/>
                <w:color w:val="000000"/>
                <w:lang w:val="hy-AM"/>
              </w:rPr>
            </w:pPr>
            <w:r>
              <w:rPr>
                <w:rFonts w:ascii="GHEA Grapalat" w:hAnsi="GHEA Grapalat" w:cs="Calibri"/>
                <w:color w:val="000000"/>
                <w:lang w:val="hy-AM"/>
              </w:rPr>
              <w:t>5000</w:t>
            </w:r>
          </w:p>
        </w:tc>
        <w:tc>
          <w:tcPr>
            <w:tcW w:w="1276" w:type="dxa"/>
            <w:vAlign w:val="center"/>
          </w:tcPr>
          <w:p w14:paraId="33406757" w14:textId="77777777" w:rsidR="00595949" w:rsidRPr="00DF2AD3" w:rsidRDefault="00595949" w:rsidP="000A78F7">
            <w:pPr>
              <w:jc w:val="center"/>
              <w:rPr>
                <w:rFonts w:ascii="GHEA Grapalat" w:hAnsi="GHEA Grapalat" w:cs="Calibri"/>
                <w:color w:val="000000"/>
                <w:lang w:val="hy-AM"/>
              </w:rPr>
            </w:pPr>
            <w:r>
              <w:rPr>
                <w:rFonts w:ascii="GHEA Grapalat" w:hAnsi="GHEA Grapalat" w:cs="Calibri"/>
                <w:color w:val="000000"/>
                <w:lang w:val="hy-AM"/>
              </w:rPr>
              <w:t>5000</w:t>
            </w:r>
          </w:p>
        </w:tc>
      </w:tr>
      <w:tr w:rsidR="00595949" w:rsidRPr="00DF2AD3" w14:paraId="019565B1" w14:textId="77777777" w:rsidTr="00993E12">
        <w:trPr>
          <w:trHeight w:val="276"/>
        </w:trPr>
        <w:tc>
          <w:tcPr>
            <w:tcW w:w="630" w:type="dxa"/>
            <w:vAlign w:val="center"/>
          </w:tcPr>
          <w:p w14:paraId="6C690D61" w14:textId="77777777" w:rsidR="00595949" w:rsidRPr="009F0926" w:rsidRDefault="00595949" w:rsidP="00595949">
            <w:pPr>
              <w:pStyle w:val="ListParagraph"/>
              <w:numPr>
                <w:ilvl w:val="0"/>
                <w:numId w:val="83"/>
              </w:numPr>
              <w:contextualSpacing/>
              <w:rPr>
                <w:rFonts w:ascii="GHEA Grapalat" w:hAnsi="GHEA Grapalat"/>
              </w:rPr>
            </w:pPr>
          </w:p>
        </w:tc>
        <w:tc>
          <w:tcPr>
            <w:tcW w:w="4770" w:type="dxa"/>
            <w:vAlign w:val="center"/>
          </w:tcPr>
          <w:p w14:paraId="15333029" w14:textId="77777777" w:rsidR="00595949" w:rsidRPr="007F401C" w:rsidRDefault="00595949" w:rsidP="000A78F7">
            <w:pPr>
              <w:jc w:val="both"/>
              <w:rPr>
                <w:rFonts w:ascii="GHEA Grapalat" w:hAnsi="GHEA Grapalat"/>
              </w:rPr>
            </w:pPr>
            <w:r>
              <w:rPr>
                <w:rFonts w:ascii="GHEA Grapalat" w:hAnsi="GHEA Grapalat"/>
              </w:rPr>
              <w:t>Замена кнопок</w:t>
            </w:r>
            <w:r w:rsidRPr="006E2AE2">
              <w:rPr>
                <w:rFonts w:ascii="GHEA Grapalat" w:hAnsi="GHEA Grapalat"/>
              </w:rPr>
              <w:t xml:space="preserve"> </w:t>
            </w:r>
          </w:p>
        </w:tc>
        <w:tc>
          <w:tcPr>
            <w:tcW w:w="900" w:type="dxa"/>
            <w:vAlign w:val="center"/>
          </w:tcPr>
          <w:p w14:paraId="67CB5A5A" w14:textId="77777777" w:rsidR="00595949" w:rsidRPr="006F0697" w:rsidRDefault="00595949" w:rsidP="000A78F7">
            <w:pPr>
              <w:jc w:val="center"/>
              <w:rPr>
                <w:rFonts w:ascii="GHEA Grapalat" w:hAnsi="GHEA Grapalat"/>
                <w:b/>
                <w:i/>
                <w:sz w:val="20"/>
              </w:rPr>
            </w:pPr>
            <w:r>
              <w:rPr>
                <w:rFonts w:ascii="GHEA Grapalat" w:hAnsi="GHEA Grapalat"/>
                <w:b/>
                <w:i/>
                <w:sz w:val="20"/>
              </w:rPr>
              <w:t>компл.</w:t>
            </w:r>
          </w:p>
        </w:tc>
        <w:tc>
          <w:tcPr>
            <w:tcW w:w="720" w:type="dxa"/>
            <w:vAlign w:val="center"/>
          </w:tcPr>
          <w:p w14:paraId="7F561724" w14:textId="77777777" w:rsidR="00595949" w:rsidRPr="00DF2AD3" w:rsidRDefault="00595949" w:rsidP="000A78F7">
            <w:pPr>
              <w:jc w:val="center"/>
              <w:rPr>
                <w:rFonts w:ascii="GHEA Grapalat" w:hAnsi="GHEA Grapalat" w:cs="Calibri"/>
                <w:color w:val="000000"/>
                <w:lang w:val="hy-AM"/>
              </w:rPr>
            </w:pPr>
            <w:r w:rsidRPr="00DF2AD3">
              <w:rPr>
                <w:rFonts w:ascii="GHEA Grapalat" w:hAnsi="GHEA Grapalat" w:cs="Calibri"/>
                <w:color w:val="000000"/>
                <w:lang w:val="hy-AM"/>
              </w:rPr>
              <w:t>1</w:t>
            </w:r>
          </w:p>
        </w:tc>
        <w:tc>
          <w:tcPr>
            <w:tcW w:w="1924" w:type="dxa"/>
            <w:vAlign w:val="center"/>
          </w:tcPr>
          <w:p w14:paraId="24C2C83A" w14:textId="77777777" w:rsidR="00595949" w:rsidRPr="00DF2AD3" w:rsidRDefault="00595949" w:rsidP="000A78F7">
            <w:pPr>
              <w:jc w:val="center"/>
              <w:rPr>
                <w:rFonts w:ascii="GHEA Grapalat" w:hAnsi="GHEA Grapalat" w:cs="Calibri"/>
                <w:color w:val="000000"/>
                <w:lang w:val="hy-AM"/>
              </w:rPr>
            </w:pPr>
            <w:r>
              <w:rPr>
                <w:rFonts w:ascii="GHEA Grapalat" w:hAnsi="GHEA Grapalat" w:cs="Calibri"/>
                <w:color w:val="000000"/>
                <w:lang w:val="hy-AM"/>
              </w:rPr>
              <w:t>10000</w:t>
            </w:r>
          </w:p>
        </w:tc>
        <w:tc>
          <w:tcPr>
            <w:tcW w:w="1276" w:type="dxa"/>
            <w:vAlign w:val="center"/>
          </w:tcPr>
          <w:p w14:paraId="5F880E31" w14:textId="77777777" w:rsidR="00595949" w:rsidRPr="00DF2AD3" w:rsidRDefault="00595949" w:rsidP="000A78F7">
            <w:pPr>
              <w:jc w:val="center"/>
              <w:rPr>
                <w:rFonts w:ascii="GHEA Grapalat" w:hAnsi="GHEA Grapalat" w:cs="Calibri"/>
                <w:color w:val="000000"/>
                <w:lang w:val="hy-AM"/>
              </w:rPr>
            </w:pPr>
            <w:r>
              <w:rPr>
                <w:rFonts w:ascii="GHEA Grapalat" w:hAnsi="GHEA Grapalat" w:cs="Calibri"/>
                <w:color w:val="000000"/>
                <w:lang w:val="hy-AM"/>
              </w:rPr>
              <w:t>10000</w:t>
            </w:r>
          </w:p>
        </w:tc>
      </w:tr>
      <w:tr w:rsidR="00595949" w:rsidRPr="006C5E13" w14:paraId="2BF93F7B" w14:textId="77777777" w:rsidTr="00993E12">
        <w:trPr>
          <w:trHeight w:val="306"/>
        </w:trPr>
        <w:tc>
          <w:tcPr>
            <w:tcW w:w="630" w:type="dxa"/>
            <w:vAlign w:val="center"/>
          </w:tcPr>
          <w:p w14:paraId="5B6ADC64" w14:textId="77777777" w:rsidR="00595949" w:rsidRPr="009F0926" w:rsidRDefault="00595949" w:rsidP="00595949">
            <w:pPr>
              <w:pStyle w:val="ListParagraph"/>
              <w:numPr>
                <w:ilvl w:val="0"/>
                <w:numId w:val="83"/>
              </w:numPr>
              <w:contextualSpacing/>
              <w:rPr>
                <w:rFonts w:ascii="GHEA Grapalat" w:hAnsi="GHEA Grapalat"/>
              </w:rPr>
            </w:pPr>
          </w:p>
        </w:tc>
        <w:tc>
          <w:tcPr>
            <w:tcW w:w="4770" w:type="dxa"/>
            <w:vAlign w:val="center"/>
          </w:tcPr>
          <w:p w14:paraId="2D95BECC" w14:textId="77777777" w:rsidR="00595949" w:rsidRDefault="00595949" w:rsidP="000A78F7">
            <w:pPr>
              <w:jc w:val="both"/>
              <w:rPr>
                <w:rFonts w:ascii="GHEA Grapalat" w:hAnsi="GHEA Grapalat"/>
                <w:lang w:val="hy-AM"/>
              </w:rPr>
            </w:pPr>
            <w:r w:rsidRPr="006E2AE2">
              <w:rPr>
                <w:rFonts w:ascii="GHEA Grapalat" w:hAnsi="GHEA Grapalat"/>
                <w:lang w:val="hy-AM"/>
              </w:rPr>
              <w:t>Замена блока питания (включая первоначальный осмотр, предоставление временного устройства, установку, ремонт и повторную установку устройства)</w:t>
            </w:r>
          </w:p>
        </w:tc>
        <w:tc>
          <w:tcPr>
            <w:tcW w:w="900" w:type="dxa"/>
            <w:vAlign w:val="center"/>
          </w:tcPr>
          <w:p w14:paraId="64C56E93" w14:textId="77777777" w:rsidR="00595949" w:rsidRPr="006F0697" w:rsidRDefault="00595949" w:rsidP="000A78F7">
            <w:pPr>
              <w:jc w:val="center"/>
              <w:rPr>
                <w:rFonts w:ascii="GHEA Grapalat" w:hAnsi="GHEA Grapalat"/>
                <w:b/>
                <w:i/>
                <w:sz w:val="20"/>
              </w:rPr>
            </w:pPr>
            <w:r w:rsidRPr="00447F58">
              <w:rPr>
                <w:rFonts w:ascii="GHEA Grapalat" w:hAnsi="GHEA Grapalat"/>
                <w:b/>
                <w:i/>
                <w:sz w:val="20"/>
              </w:rPr>
              <w:t>шт</w:t>
            </w:r>
          </w:p>
        </w:tc>
        <w:tc>
          <w:tcPr>
            <w:tcW w:w="720" w:type="dxa"/>
            <w:vAlign w:val="center"/>
          </w:tcPr>
          <w:p w14:paraId="052FEEC6" w14:textId="77777777" w:rsidR="00595949" w:rsidRPr="00DF2AD3" w:rsidRDefault="00595949" w:rsidP="000A78F7">
            <w:pPr>
              <w:jc w:val="center"/>
              <w:rPr>
                <w:rFonts w:ascii="GHEA Grapalat" w:hAnsi="GHEA Grapalat" w:cs="Calibri"/>
                <w:color w:val="000000"/>
                <w:lang w:val="hy-AM"/>
              </w:rPr>
            </w:pPr>
            <w:r w:rsidRPr="00DF2AD3">
              <w:rPr>
                <w:rFonts w:ascii="GHEA Grapalat" w:hAnsi="GHEA Grapalat" w:cs="Calibri"/>
                <w:color w:val="000000"/>
                <w:lang w:val="hy-AM"/>
              </w:rPr>
              <w:t>1</w:t>
            </w:r>
          </w:p>
        </w:tc>
        <w:tc>
          <w:tcPr>
            <w:tcW w:w="1924" w:type="dxa"/>
            <w:vAlign w:val="center"/>
          </w:tcPr>
          <w:p w14:paraId="1AE7CE97" w14:textId="77777777" w:rsidR="00595949" w:rsidRPr="006C5E13" w:rsidRDefault="00595949" w:rsidP="000A78F7">
            <w:pPr>
              <w:jc w:val="center"/>
              <w:rPr>
                <w:rFonts w:ascii="GHEA Grapalat" w:hAnsi="GHEA Grapalat" w:cs="Calibri"/>
                <w:color w:val="000000"/>
              </w:rPr>
            </w:pPr>
            <w:r w:rsidRPr="00DF2AD3">
              <w:rPr>
                <w:rFonts w:ascii="GHEA Grapalat" w:hAnsi="GHEA Grapalat" w:cs="Calibri"/>
                <w:color w:val="000000"/>
                <w:lang w:val="hy-AM"/>
              </w:rPr>
              <w:t>4</w:t>
            </w:r>
            <w:r>
              <w:rPr>
                <w:rFonts w:ascii="GHEA Grapalat" w:hAnsi="GHEA Grapalat" w:cs="Calibri"/>
                <w:color w:val="000000"/>
              </w:rPr>
              <w:t>0000</w:t>
            </w:r>
          </w:p>
        </w:tc>
        <w:tc>
          <w:tcPr>
            <w:tcW w:w="1276" w:type="dxa"/>
            <w:vAlign w:val="center"/>
          </w:tcPr>
          <w:p w14:paraId="49ED3439" w14:textId="77777777" w:rsidR="00595949" w:rsidRPr="006C5E13" w:rsidRDefault="00595949" w:rsidP="000A78F7">
            <w:pPr>
              <w:jc w:val="center"/>
              <w:rPr>
                <w:rFonts w:ascii="GHEA Grapalat" w:hAnsi="GHEA Grapalat" w:cs="Calibri"/>
                <w:color w:val="000000"/>
              </w:rPr>
            </w:pPr>
            <w:r w:rsidRPr="00DF2AD3">
              <w:rPr>
                <w:rFonts w:ascii="GHEA Grapalat" w:hAnsi="GHEA Grapalat" w:cs="Calibri"/>
                <w:color w:val="000000"/>
                <w:lang w:val="hy-AM"/>
              </w:rPr>
              <w:t>4</w:t>
            </w:r>
            <w:r>
              <w:rPr>
                <w:rFonts w:ascii="GHEA Grapalat" w:hAnsi="GHEA Grapalat" w:cs="Calibri"/>
                <w:color w:val="000000"/>
              </w:rPr>
              <w:t>0000</w:t>
            </w:r>
          </w:p>
        </w:tc>
      </w:tr>
      <w:tr w:rsidR="00595949" w:rsidRPr="00DF2AD3" w14:paraId="1A5D9933" w14:textId="77777777" w:rsidTr="00993E12">
        <w:trPr>
          <w:trHeight w:val="242"/>
        </w:trPr>
        <w:tc>
          <w:tcPr>
            <w:tcW w:w="630" w:type="dxa"/>
            <w:vAlign w:val="center"/>
          </w:tcPr>
          <w:p w14:paraId="1405242F" w14:textId="77777777" w:rsidR="00595949" w:rsidRPr="00F76989" w:rsidRDefault="00595949" w:rsidP="00595949">
            <w:pPr>
              <w:pStyle w:val="ListParagraph"/>
              <w:numPr>
                <w:ilvl w:val="0"/>
                <w:numId w:val="83"/>
              </w:numPr>
              <w:contextualSpacing/>
              <w:rPr>
                <w:rFonts w:ascii="GHEA Grapalat" w:hAnsi="GHEA Grapalat"/>
              </w:rPr>
            </w:pPr>
          </w:p>
        </w:tc>
        <w:tc>
          <w:tcPr>
            <w:tcW w:w="4770" w:type="dxa"/>
            <w:vAlign w:val="center"/>
          </w:tcPr>
          <w:p w14:paraId="2449D207" w14:textId="77777777" w:rsidR="00595949" w:rsidRPr="006E2AE2" w:rsidRDefault="00595949" w:rsidP="000A78F7">
            <w:pPr>
              <w:jc w:val="both"/>
              <w:rPr>
                <w:rFonts w:ascii="GHEA Grapalat" w:hAnsi="GHEA Grapalat"/>
              </w:rPr>
            </w:pPr>
            <w:r>
              <w:rPr>
                <w:rFonts w:ascii="GHEA Grapalat" w:hAnsi="GHEA Grapalat"/>
              </w:rPr>
              <w:t xml:space="preserve">Замена аккумулятора </w:t>
            </w:r>
          </w:p>
        </w:tc>
        <w:tc>
          <w:tcPr>
            <w:tcW w:w="900" w:type="dxa"/>
            <w:vAlign w:val="center"/>
          </w:tcPr>
          <w:p w14:paraId="3F0B1DCD" w14:textId="77777777" w:rsidR="00595949" w:rsidRPr="00362B9A" w:rsidRDefault="00595949" w:rsidP="000A78F7">
            <w:pPr>
              <w:jc w:val="center"/>
              <w:rPr>
                <w:rFonts w:ascii="GHEA Grapalat" w:hAnsi="GHEA Grapalat"/>
              </w:rPr>
            </w:pPr>
            <w:r w:rsidRPr="00447F58">
              <w:rPr>
                <w:rFonts w:ascii="GHEA Grapalat" w:hAnsi="GHEA Grapalat"/>
                <w:b/>
                <w:i/>
                <w:sz w:val="20"/>
              </w:rPr>
              <w:t>шт</w:t>
            </w:r>
          </w:p>
        </w:tc>
        <w:tc>
          <w:tcPr>
            <w:tcW w:w="720" w:type="dxa"/>
            <w:vAlign w:val="center"/>
          </w:tcPr>
          <w:p w14:paraId="28831159" w14:textId="77777777" w:rsidR="00595949" w:rsidRPr="00DF2AD3" w:rsidRDefault="00595949" w:rsidP="000A78F7">
            <w:pPr>
              <w:jc w:val="center"/>
              <w:rPr>
                <w:rFonts w:ascii="GHEA Grapalat" w:hAnsi="GHEA Grapalat" w:cs="Calibri"/>
                <w:color w:val="000000"/>
                <w:lang w:val="hy-AM"/>
              </w:rPr>
            </w:pPr>
            <w:r w:rsidRPr="00DF2AD3">
              <w:rPr>
                <w:rFonts w:ascii="GHEA Grapalat" w:hAnsi="GHEA Grapalat" w:cs="Calibri"/>
                <w:color w:val="000000"/>
                <w:lang w:val="hy-AM"/>
              </w:rPr>
              <w:t>1</w:t>
            </w:r>
          </w:p>
        </w:tc>
        <w:tc>
          <w:tcPr>
            <w:tcW w:w="1924" w:type="dxa"/>
            <w:vAlign w:val="center"/>
          </w:tcPr>
          <w:p w14:paraId="473D4EEF" w14:textId="77777777" w:rsidR="00595949" w:rsidRPr="00DF2AD3" w:rsidRDefault="00595949" w:rsidP="000A78F7">
            <w:pPr>
              <w:jc w:val="center"/>
              <w:rPr>
                <w:rFonts w:ascii="GHEA Grapalat" w:hAnsi="GHEA Grapalat" w:cs="Calibri"/>
                <w:color w:val="000000"/>
                <w:lang w:val="hy-AM"/>
              </w:rPr>
            </w:pPr>
            <w:r>
              <w:rPr>
                <w:rFonts w:ascii="GHEA Grapalat" w:hAnsi="GHEA Grapalat" w:cs="Calibri"/>
                <w:color w:val="000000"/>
                <w:lang w:val="hy-AM"/>
              </w:rPr>
              <w:t>10000</w:t>
            </w:r>
          </w:p>
        </w:tc>
        <w:tc>
          <w:tcPr>
            <w:tcW w:w="1276" w:type="dxa"/>
            <w:vAlign w:val="center"/>
          </w:tcPr>
          <w:p w14:paraId="160A0B3B" w14:textId="77777777" w:rsidR="00595949" w:rsidRPr="00DF2AD3" w:rsidRDefault="00595949" w:rsidP="000A78F7">
            <w:pPr>
              <w:jc w:val="center"/>
              <w:rPr>
                <w:rFonts w:ascii="GHEA Grapalat" w:hAnsi="GHEA Grapalat" w:cs="Calibri"/>
                <w:color w:val="000000"/>
                <w:lang w:val="hy-AM"/>
              </w:rPr>
            </w:pPr>
            <w:r>
              <w:rPr>
                <w:rFonts w:ascii="GHEA Grapalat" w:hAnsi="GHEA Grapalat" w:cs="Calibri"/>
                <w:color w:val="000000"/>
                <w:lang w:val="hy-AM"/>
              </w:rPr>
              <w:t>10000</w:t>
            </w:r>
          </w:p>
        </w:tc>
      </w:tr>
      <w:tr w:rsidR="00595949" w:rsidRPr="00DF2AD3" w14:paraId="772930D4" w14:textId="77777777" w:rsidTr="00993E12">
        <w:trPr>
          <w:trHeight w:val="242"/>
        </w:trPr>
        <w:tc>
          <w:tcPr>
            <w:tcW w:w="630" w:type="dxa"/>
            <w:vAlign w:val="center"/>
          </w:tcPr>
          <w:p w14:paraId="13CAE6F0" w14:textId="77777777" w:rsidR="00595949" w:rsidRPr="009F0926" w:rsidRDefault="00595949" w:rsidP="00595949">
            <w:pPr>
              <w:pStyle w:val="ListParagraph"/>
              <w:numPr>
                <w:ilvl w:val="0"/>
                <w:numId w:val="83"/>
              </w:numPr>
              <w:contextualSpacing/>
              <w:rPr>
                <w:rFonts w:ascii="GHEA Grapalat" w:hAnsi="GHEA Grapalat"/>
              </w:rPr>
            </w:pPr>
          </w:p>
        </w:tc>
        <w:tc>
          <w:tcPr>
            <w:tcW w:w="4770" w:type="dxa"/>
            <w:vAlign w:val="center"/>
          </w:tcPr>
          <w:p w14:paraId="6A0A3B82" w14:textId="77777777" w:rsidR="00595949" w:rsidRPr="00F7072A" w:rsidRDefault="00595949" w:rsidP="000A78F7">
            <w:pPr>
              <w:pStyle w:val="ListParagraph"/>
              <w:ind w:left="0"/>
              <w:jc w:val="both"/>
              <w:rPr>
                <w:rFonts w:ascii="GHEA Grapalat" w:hAnsi="GHEA Grapalat" w:cs="Sylfaen"/>
                <w:lang w:eastAsia="en-US"/>
              </w:rPr>
            </w:pPr>
            <w:r w:rsidRPr="006E2AE2">
              <w:rPr>
                <w:rFonts w:ascii="GHEA Grapalat" w:hAnsi="GHEA Grapalat" w:cs="Sylfaen"/>
                <w:lang w:eastAsia="en-US"/>
              </w:rPr>
              <w:t>Замена автоматического выключателя</w:t>
            </w:r>
            <w:r>
              <w:rPr>
                <w:rFonts w:ascii="GHEA Grapalat" w:hAnsi="GHEA Grapalat" w:cs="Sylfaen"/>
                <w:lang w:eastAsia="en-US"/>
              </w:rPr>
              <w:t xml:space="preserve"> </w:t>
            </w:r>
          </w:p>
        </w:tc>
        <w:tc>
          <w:tcPr>
            <w:tcW w:w="900" w:type="dxa"/>
            <w:vAlign w:val="center"/>
          </w:tcPr>
          <w:p w14:paraId="2599DE84" w14:textId="77777777" w:rsidR="00595949" w:rsidRPr="00411FE6" w:rsidRDefault="00595949" w:rsidP="000A78F7">
            <w:pPr>
              <w:jc w:val="center"/>
              <w:rPr>
                <w:rFonts w:ascii="GHEA Grapalat" w:hAnsi="GHEA Grapalat"/>
                <w:lang w:val="hy-AM"/>
              </w:rPr>
            </w:pPr>
            <w:r w:rsidRPr="00447F58">
              <w:rPr>
                <w:rFonts w:ascii="GHEA Grapalat" w:hAnsi="GHEA Grapalat"/>
                <w:b/>
                <w:i/>
                <w:sz w:val="20"/>
              </w:rPr>
              <w:t>шт</w:t>
            </w:r>
          </w:p>
        </w:tc>
        <w:tc>
          <w:tcPr>
            <w:tcW w:w="720" w:type="dxa"/>
            <w:vAlign w:val="center"/>
          </w:tcPr>
          <w:p w14:paraId="1AFA4433" w14:textId="77777777" w:rsidR="00595949" w:rsidRPr="00DF2AD3" w:rsidRDefault="00595949" w:rsidP="000A78F7">
            <w:pPr>
              <w:jc w:val="center"/>
              <w:rPr>
                <w:rFonts w:ascii="GHEA Grapalat" w:hAnsi="GHEA Grapalat" w:cs="Calibri"/>
                <w:color w:val="000000"/>
                <w:lang w:val="hy-AM"/>
              </w:rPr>
            </w:pPr>
            <w:r w:rsidRPr="00DF2AD3">
              <w:rPr>
                <w:rFonts w:ascii="GHEA Grapalat" w:hAnsi="GHEA Grapalat" w:cs="Calibri"/>
                <w:color w:val="000000"/>
                <w:lang w:val="hy-AM"/>
              </w:rPr>
              <w:t>1</w:t>
            </w:r>
          </w:p>
        </w:tc>
        <w:tc>
          <w:tcPr>
            <w:tcW w:w="1924" w:type="dxa"/>
            <w:vAlign w:val="center"/>
          </w:tcPr>
          <w:p w14:paraId="0E170EA1" w14:textId="77777777" w:rsidR="00595949" w:rsidRPr="00DF2AD3" w:rsidRDefault="00595949" w:rsidP="000A78F7">
            <w:pPr>
              <w:jc w:val="center"/>
              <w:rPr>
                <w:rFonts w:ascii="GHEA Grapalat" w:hAnsi="GHEA Grapalat" w:cs="Calibri"/>
                <w:color w:val="000000"/>
                <w:lang w:val="hy-AM"/>
              </w:rPr>
            </w:pPr>
            <w:r>
              <w:rPr>
                <w:rFonts w:ascii="GHEA Grapalat" w:hAnsi="GHEA Grapalat" w:cs="Calibri"/>
                <w:color w:val="000000"/>
                <w:lang w:val="hy-AM"/>
              </w:rPr>
              <w:t>5000</w:t>
            </w:r>
          </w:p>
        </w:tc>
        <w:tc>
          <w:tcPr>
            <w:tcW w:w="1276" w:type="dxa"/>
            <w:vAlign w:val="center"/>
          </w:tcPr>
          <w:p w14:paraId="2598EF83" w14:textId="77777777" w:rsidR="00595949" w:rsidRPr="00DF2AD3" w:rsidRDefault="00595949" w:rsidP="000A78F7">
            <w:pPr>
              <w:jc w:val="center"/>
              <w:rPr>
                <w:rFonts w:ascii="GHEA Grapalat" w:hAnsi="GHEA Grapalat" w:cs="Calibri"/>
                <w:color w:val="000000"/>
                <w:lang w:val="hy-AM"/>
              </w:rPr>
            </w:pPr>
            <w:r>
              <w:rPr>
                <w:rFonts w:ascii="GHEA Grapalat" w:hAnsi="GHEA Grapalat" w:cs="Calibri"/>
                <w:color w:val="000000"/>
                <w:lang w:val="hy-AM"/>
              </w:rPr>
              <w:t>5000</w:t>
            </w:r>
          </w:p>
        </w:tc>
      </w:tr>
      <w:tr w:rsidR="00595949" w:rsidRPr="00DF2AD3" w14:paraId="20422EF6" w14:textId="77777777" w:rsidTr="00993E12">
        <w:trPr>
          <w:trHeight w:val="237"/>
        </w:trPr>
        <w:tc>
          <w:tcPr>
            <w:tcW w:w="630" w:type="dxa"/>
            <w:vAlign w:val="center"/>
          </w:tcPr>
          <w:p w14:paraId="024336B8" w14:textId="77777777" w:rsidR="00595949" w:rsidRPr="009F0926" w:rsidRDefault="00595949" w:rsidP="00595949">
            <w:pPr>
              <w:pStyle w:val="ListParagraph"/>
              <w:numPr>
                <w:ilvl w:val="0"/>
                <w:numId w:val="83"/>
              </w:numPr>
              <w:contextualSpacing/>
              <w:rPr>
                <w:rFonts w:ascii="GHEA Grapalat" w:hAnsi="GHEA Grapalat"/>
              </w:rPr>
            </w:pPr>
          </w:p>
        </w:tc>
        <w:tc>
          <w:tcPr>
            <w:tcW w:w="4770" w:type="dxa"/>
            <w:vAlign w:val="center"/>
          </w:tcPr>
          <w:p w14:paraId="6796F480" w14:textId="77777777" w:rsidR="00595949" w:rsidRDefault="00595949" w:rsidP="000A78F7">
            <w:pPr>
              <w:jc w:val="both"/>
              <w:rPr>
                <w:rFonts w:ascii="GHEA Grapalat" w:hAnsi="GHEA Grapalat"/>
                <w:lang w:val="hy-AM"/>
              </w:rPr>
            </w:pPr>
            <w:r w:rsidRPr="00F36757">
              <w:rPr>
                <w:rFonts w:ascii="GHEA Grapalat" w:hAnsi="GHEA Grapalat"/>
                <w:lang w:val="hy-AM"/>
              </w:rPr>
              <w:t>Замена антенны GSM</w:t>
            </w:r>
          </w:p>
        </w:tc>
        <w:tc>
          <w:tcPr>
            <w:tcW w:w="900" w:type="dxa"/>
            <w:vAlign w:val="center"/>
          </w:tcPr>
          <w:p w14:paraId="252ED388" w14:textId="77777777" w:rsidR="00595949" w:rsidRPr="00F7072A" w:rsidRDefault="00595949" w:rsidP="000A78F7">
            <w:pPr>
              <w:jc w:val="center"/>
              <w:rPr>
                <w:rFonts w:ascii="GHEA Grapalat" w:hAnsi="GHEA Grapalat"/>
              </w:rPr>
            </w:pPr>
            <w:r w:rsidRPr="00447F58">
              <w:rPr>
                <w:rFonts w:ascii="GHEA Grapalat" w:hAnsi="GHEA Grapalat"/>
                <w:b/>
                <w:i/>
                <w:sz w:val="20"/>
              </w:rPr>
              <w:t>шт</w:t>
            </w:r>
          </w:p>
        </w:tc>
        <w:tc>
          <w:tcPr>
            <w:tcW w:w="720" w:type="dxa"/>
            <w:vAlign w:val="center"/>
          </w:tcPr>
          <w:p w14:paraId="1075CAA5" w14:textId="77777777" w:rsidR="00595949" w:rsidRPr="00DF2AD3" w:rsidRDefault="00595949" w:rsidP="000A78F7">
            <w:pPr>
              <w:jc w:val="center"/>
              <w:rPr>
                <w:rFonts w:ascii="GHEA Grapalat" w:hAnsi="GHEA Grapalat" w:cs="Calibri"/>
                <w:color w:val="000000"/>
                <w:lang w:val="hy-AM"/>
              </w:rPr>
            </w:pPr>
            <w:r w:rsidRPr="00DF2AD3">
              <w:rPr>
                <w:rFonts w:ascii="GHEA Grapalat" w:hAnsi="GHEA Grapalat" w:cs="Calibri"/>
                <w:color w:val="000000"/>
                <w:lang w:val="hy-AM"/>
              </w:rPr>
              <w:t>1</w:t>
            </w:r>
          </w:p>
        </w:tc>
        <w:tc>
          <w:tcPr>
            <w:tcW w:w="1924" w:type="dxa"/>
            <w:vAlign w:val="center"/>
          </w:tcPr>
          <w:p w14:paraId="11EBE54D" w14:textId="77777777" w:rsidR="00595949" w:rsidRPr="00DF2AD3" w:rsidRDefault="00595949" w:rsidP="000A78F7">
            <w:pPr>
              <w:jc w:val="center"/>
              <w:rPr>
                <w:rFonts w:ascii="GHEA Grapalat" w:hAnsi="GHEA Grapalat" w:cs="Calibri"/>
                <w:color w:val="000000"/>
                <w:lang w:val="hy-AM"/>
              </w:rPr>
            </w:pPr>
            <w:r>
              <w:rPr>
                <w:rFonts w:ascii="GHEA Grapalat" w:hAnsi="GHEA Grapalat" w:cs="Calibri"/>
                <w:color w:val="000000"/>
                <w:lang w:val="hy-AM"/>
              </w:rPr>
              <w:t>40</w:t>
            </w:r>
            <w:r w:rsidRPr="00DF2AD3">
              <w:rPr>
                <w:rFonts w:ascii="GHEA Grapalat" w:hAnsi="GHEA Grapalat" w:cs="Calibri"/>
                <w:color w:val="000000"/>
                <w:lang w:val="hy-AM"/>
              </w:rPr>
              <w:t>00</w:t>
            </w:r>
          </w:p>
        </w:tc>
        <w:tc>
          <w:tcPr>
            <w:tcW w:w="1276" w:type="dxa"/>
            <w:vAlign w:val="center"/>
          </w:tcPr>
          <w:p w14:paraId="21C867C8" w14:textId="77777777" w:rsidR="00595949" w:rsidRPr="00DF2AD3" w:rsidRDefault="00595949" w:rsidP="000A78F7">
            <w:pPr>
              <w:jc w:val="center"/>
              <w:rPr>
                <w:rFonts w:ascii="GHEA Grapalat" w:hAnsi="GHEA Grapalat" w:cs="Calibri"/>
                <w:color w:val="000000"/>
                <w:lang w:val="hy-AM"/>
              </w:rPr>
            </w:pPr>
            <w:r>
              <w:rPr>
                <w:rFonts w:ascii="GHEA Grapalat" w:hAnsi="GHEA Grapalat" w:cs="Calibri"/>
                <w:color w:val="000000"/>
                <w:lang w:val="hy-AM"/>
              </w:rPr>
              <w:t>40</w:t>
            </w:r>
            <w:r w:rsidRPr="00DF2AD3">
              <w:rPr>
                <w:rFonts w:ascii="GHEA Grapalat" w:hAnsi="GHEA Grapalat" w:cs="Calibri"/>
                <w:color w:val="000000"/>
                <w:lang w:val="hy-AM"/>
              </w:rPr>
              <w:t>00</w:t>
            </w:r>
          </w:p>
        </w:tc>
      </w:tr>
      <w:tr w:rsidR="00595949" w:rsidRPr="001534F1" w14:paraId="24F85EBE" w14:textId="77777777" w:rsidTr="00993E12">
        <w:trPr>
          <w:trHeight w:val="257"/>
        </w:trPr>
        <w:tc>
          <w:tcPr>
            <w:tcW w:w="630" w:type="dxa"/>
            <w:vAlign w:val="center"/>
          </w:tcPr>
          <w:p w14:paraId="26105BE6" w14:textId="77777777" w:rsidR="00595949" w:rsidRPr="009F0926" w:rsidRDefault="00595949" w:rsidP="00595949">
            <w:pPr>
              <w:pStyle w:val="ListParagraph"/>
              <w:numPr>
                <w:ilvl w:val="0"/>
                <w:numId w:val="83"/>
              </w:numPr>
              <w:contextualSpacing/>
              <w:rPr>
                <w:rFonts w:ascii="GHEA Grapalat" w:hAnsi="GHEA Grapalat"/>
              </w:rPr>
            </w:pPr>
          </w:p>
        </w:tc>
        <w:tc>
          <w:tcPr>
            <w:tcW w:w="4770" w:type="dxa"/>
            <w:vAlign w:val="center"/>
          </w:tcPr>
          <w:p w14:paraId="5CA259CC" w14:textId="77777777" w:rsidR="00595949" w:rsidRDefault="00595949" w:rsidP="000A78F7">
            <w:pPr>
              <w:jc w:val="both"/>
              <w:rPr>
                <w:rFonts w:ascii="GHEA Grapalat" w:hAnsi="GHEA Grapalat"/>
                <w:lang w:val="hy-AM"/>
              </w:rPr>
            </w:pPr>
            <w:r w:rsidRPr="00F36757">
              <w:rPr>
                <w:rFonts w:ascii="GHEA Grapalat" w:hAnsi="GHEA Grapalat"/>
                <w:lang w:val="hy-AM"/>
              </w:rPr>
              <w:t xml:space="preserve">Разборка, </w:t>
            </w:r>
            <w:r>
              <w:rPr>
                <w:rFonts w:ascii="GHEA Grapalat" w:hAnsi="GHEA Grapalat"/>
              </w:rPr>
              <w:t>транспортировка</w:t>
            </w:r>
            <w:r w:rsidRPr="00F36757">
              <w:rPr>
                <w:rFonts w:ascii="GHEA Grapalat" w:hAnsi="GHEA Grapalat"/>
                <w:lang w:val="hy-AM"/>
              </w:rPr>
              <w:t xml:space="preserve"> и установка блока управления</w:t>
            </w:r>
          </w:p>
        </w:tc>
        <w:tc>
          <w:tcPr>
            <w:tcW w:w="900" w:type="dxa"/>
            <w:vAlign w:val="center"/>
          </w:tcPr>
          <w:p w14:paraId="5B5BDFBE" w14:textId="77777777" w:rsidR="00595949" w:rsidRDefault="00595949" w:rsidP="000A78F7">
            <w:pPr>
              <w:jc w:val="center"/>
              <w:rPr>
                <w:rFonts w:ascii="GHEA Grapalat" w:hAnsi="GHEA Grapalat"/>
                <w:lang w:val="hy-AM"/>
              </w:rPr>
            </w:pPr>
            <w:r w:rsidRPr="00447F58">
              <w:rPr>
                <w:rFonts w:ascii="GHEA Grapalat" w:hAnsi="GHEA Grapalat"/>
                <w:b/>
                <w:i/>
                <w:sz w:val="20"/>
              </w:rPr>
              <w:t>шт</w:t>
            </w:r>
          </w:p>
        </w:tc>
        <w:tc>
          <w:tcPr>
            <w:tcW w:w="720" w:type="dxa"/>
            <w:vAlign w:val="center"/>
          </w:tcPr>
          <w:p w14:paraId="6EA366CB" w14:textId="77777777" w:rsidR="00595949" w:rsidRDefault="00595949" w:rsidP="000A78F7">
            <w:pPr>
              <w:jc w:val="center"/>
              <w:rPr>
                <w:rFonts w:ascii="GHEA Grapalat" w:hAnsi="GHEA Grapalat"/>
                <w:lang w:val="hy-AM"/>
              </w:rPr>
            </w:pPr>
            <w:r>
              <w:rPr>
                <w:rFonts w:ascii="GHEA Grapalat" w:hAnsi="GHEA Grapalat"/>
                <w:lang w:val="hy-AM"/>
              </w:rPr>
              <w:t>1</w:t>
            </w:r>
          </w:p>
        </w:tc>
        <w:tc>
          <w:tcPr>
            <w:tcW w:w="1924" w:type="dxa"/>
            <w:vAlign w:val="center"/>
          </w:tcPr>
          <w:p w14:paraId="0DAB73BC" w14:textId="77777777" w:rsidR="00595949" w:rsidRPr="001534F1" w:rsidRDefault="00595949" w:rsidP="000A78F7">
            <w:pPr>
              <w:jc w:val="center"/>
              <w:rPr>
                <w:rFonts w:ascii="GHEA Grapalat" w:hAnsi="GHEA Grapalat" w:cs="Calibri"/>
                <w:color w:val="000000"/>
              </w:rPr>
            </w:pPr>
            <w:r>
              <w:rPr>
                <w:rFonts w:ascii="GHEA Grapalat" w:hAnsi="GHEA Grapalat" w:cs="Calibri"/>
                <w:color w:val="000000"/>
              </w:rPr>
              <w:t>10000</w:t>
            </w:r>
          </w:p>
        </w:tc>
        <w:tc>
          <w:tcPr>
            <w:tcW w:w="1276" w:type="dxa"/>
            <w:vAlign w:val="center"/>
          </w:tcPr>
          <w:p w14:paraId="05839BB0" w14:textId="77777777" w:rsidR="00595949" w:rsidRPr="001534F1" w:rsidRDefault="00595949" w:rsidP="000A78F7">
            <w:pPr>
              <w:jc w:val="center"/>
              <w:rPr>
                <w:rFonts w:ascii="GHEA Grapalat" w:hAnsi="GHEA Grapalat" w:cs="Calibri"/>
                <w:color w:val="000000"/>
              </w:rPr>
            </w:pPr>
            <w:r>
              <w:rPr>
                <w:rFonts w:ascii="GHEA Grapalat" w:hAnsi="GHEA Grapalat" w:cs="Calibri"/>
                <w:color w:val="000000"/>
              </w:rPr>
              <w:t>10000</w:t>
            </w:r>
          </w:p>
        </w:tc>
      </w:tr>
      <w:tr w:rsidR="00595949" w:rsidRPr="00234E0E" w14:paraId="59B1BCD0" w14:textId="77777777" w:rsidTr="00993E12">
        <w:tc>
          <w:tcPr>
            <w:tcW w:w="630" w:type="dxa"/>
            <w:vAlign w:val="center"/>
          </w:tcPr>
          <w:p w14:paraId="67577484" w14:textId="77777777" w:rsidR="00595949" w:rsidRPr="00E7734C" w:rsidRDefault="00595949" w:rsidP="000A78F7">
            <w:pPr>
              <w:rPr>
                <w:rFonts w:ascii="GHEA Grapalat" w:hAnsi="GHEA Grapalat"/>
              </w:rPr>
            </w:pPr>
            <w:r w:rsidRPr="00E7734C">
              <w:rPr>
                <w:rFonts w:ascii="GHEA Grapalat" w:hAnsi="GHEA Grapalat"/>
              </w:rPr>
              <w:t xml:space="preserve"> </w:t>
            </w:r>
          </w:p>
        </w:tc>
        <w:tc>
          <w:tcPr>
            <w:tcW w:w="4770" w:type="dxa"/>
          </w:tcPr>
          <w:p w14:paraId="211DCF76" w14:textId="77777777" w:rsidR="00595949" w:rsidRPr="009C4B1E" w:rsidRDefault="00595949" w:rsidP="000A78F7">
            <w:pPr>
              <w:jc w:val="center"/>
              <w:rPr>
                <w:rFonts w:ascii="GHEA Grapalat" w:hAnsi="GHEA Grapalat"/>
                <w:b/>
              </w:rPr>
            </w:pPr>
            <w:r>
              <w:rPr>
                <w:rFonts w:ascii="GHEA Grapalat" w:hAnsi="GHEA Grapalat" w:cs="Sylfaen"/>
                <w:b/>
              </w:rPr>
              <w:t>Всего</w:t>
            </w:r>
          </w:p>
        </w:tc>
        <w:tc>
          <w:tcPr>
            <w:tcW w:w="900" w:type="dxa"/>
            <w:vAlign w:val="center"/>
          </w:tcPr>
          <w:p w14:paraId="0FAC9DBD" w14:textId="77777777" w:rsidR="00595949" w:rsidRPr="00411FE6" w:rsidRDefault="00595949" w:rsidP="000A78F7">
            <w:pPr>
              <w:jc w:val="center"/>
              <w:rPr>
                <w:rFonts w:ascii="GHEA Grapalat" w:hAnsi="GHEA Grapalat"/>
                <w:b/>
                <w:lang w:val="hy-AM"/>
              </w:rPr>
            </w:pPr>
          </w:p>
        </w:tc>
        <w:tc>
          <w:tcPr>
            <w:tcW w:w="720" w:type="dxa"/>
            <w:vAlign w:val="center"/>
          </w:tcPr>
          <w:p w14:paraId="6C2C1427" w14:textId="77777777" w:rsidR="00595949" w:rsidRPr="00411FE6" w:rsidRDefault="00595949" w:rsidP="000A78F7">
            <w:pPr>
              <w:jc w:val="center"/>
              <w:rPr>
                <w:rFonts w:ascii="GHEA Grapalat" w:hAnsi="GHEA Grapalat"/>
                <w:b/>
                <w:lang w:val="hy-AM"/>
              </w:rPr>
            </w:pPr>
          </w:p>
        </w:tc>
        <w:tc>
          <w:tcPr>
            <w:tcW w:w="1924" w:type="dxa"/>
            <w:vAlign w:val="center"/>
          </w:tcPr>
          <w:p w14:paraId="720E1AB8" w14:textId="77777777" w:rsidR="00595949" w:rsidRPr="00234E0E" w:rsidRDefault="00595949" w:rsidP="000A78F7">
            <w:pPr>
              <w:jc w:val="center"/>
              <w:rPr>
                <w:rFonts w:ascii="GHEA Grapalat" w:hAnsi="GHEA Grapalat"/>
                <w:b/>
                <w:lang w:val="hy-AM"/>
              </w:rPr>
            </w:pPr>
            <w:r>
              <w:rPr>
                <w:rFonts w:ascii="GHEA Grapalat" w:hAnsi="GHEA Grapalat"/>
                <w:b/>
              </w:rPr>
              <w:t>2</w:t>
            </w:r>
            <w:r>
              <w:rPr>
                <w:rFonts w:ascii="GHEA Grapalat" w:hAnsi="GHEA Grapalat"/>
                <w:b/>
                <w:lang w:val="hy-AM"/>
              </w:rPr>
              <w:t>18550</w:t>
            </w:r>
          </w:p>
        </w:tc>
        <w:tc>
          <w:tcPr>
            <w:tcW w:w="1276" w:type="dxa"/>
            <w:vAlign w:val="center"/>
          </w:tcPr>
          <w:p w14:paraId="2223FD1B" w14:textId="77777777" w:rsidR="00595949" w:rsidRPr="00234E0E" w:rsidRDefault="00595949" w:rsidP="000A78F7">
            <w:pPr>
              <w:jc w:val="center"/>
              <w:rPr>
                <w:rFonts w:ascii="GHEA Grapalat" w:hAnsi="GHEA Grapalat"/>
                <w:b/>
                <w:lang w:val="hy-AM"/>
              </w:rPr>
            </w:pPr>
            <w:r>
              <w:rPr>
                <w:rFonts w:ascii="GHEA Grapalat" w:hAnsi="GHEA Grapalat"/>
                <w:b/>
              </w:rPr>
              <w:t>2</w:t>
            </w:r>
            <w:r>
              <w:rPr>
                <w:rFonts w:ascii="GHEA Grapalat" w:hAnsi="GHEA Grapalat"/>
                <w:b/>
                <w:lang w:val="hy-AM"/>
              </w:rPr>
              <w:t>18550</w:t>
            </w:r>
          </w:p>
        </w:tc>
      </w:tr>
    </w:tbl>
    <w:p w14:paraId="6A9926D9" w14:textId="77777777" w:rsidR="008501FF" w:rsidRPr="00A0155D" w:rsidRDefault="008501FF" w:rsidP="00A0155D">
      <w:pPr>
        <w:widowControl w:val="0"/>
        <w:spacing w:after="160" w:line="360" w:lineRule="auto"/>
        <w:rPr>
          <w:rFonts w:ascii="GHEA Grapalat" w:hAnsi="GHEA Grapalat"/>
          <w:i/>
          <w:color w:val="000000" w:themeColor="text1"/>
        </w:rPr>
      </w:pPr>
    </w:p>
    <w:p w14:paraId="105B69C7" w14:textId="77777777" w:rsidR="00595949" w:rsidRPr="00B04D7F" w:rsidRDefault="00595949" w:rsidP="00595949">
      <w:pPr>
        <w:ind w:right="-22" w:firstLine="567"/>
        <w:jc w:val="both"/>
        <w:rPr>
          <w:rFonts w:ascii="GHEA Grapalat" w:hAnsi="GHEA Grapalat"/>
          <w:color w:val="EE0000"/>
          <w:sz w:val="32"/>
          <w:szCs w:val="32"/>
          <w:lang w:val="hy-AM"/>
        </w:rPr>
      </w:pPr>
      <w:r w:rsidRPr="00B04D7F">
        <w:rPr>
          <w:rFonts w:ascii="GHEA Grapalat" w:hAnsi="GHEA Grapalat"/>
          <w:color w:val="EE0000"/>
          <w:lang w:val="hy-AM"/>
        </w:rPr>
        <w:t xml:space="preserve">Оплата услуг Заказчиком производится ежемесячно по каждой фактически выполненной работе, в соответствии с поданными заявками и представленными протоколами приема-передачи </w:t>
      </w:r>
      <w:r w:rsidRPr="00B04D7F">
        <w:rPr>
          <w:rFonts w:ascii="GHEA Grapalat" w:hAnsi="GHEA Grapalat"/>
          <w:color w:val="EE0000"/>
        </w:rPr>
        <w:t>выполненных работ. О</w:t>
      </w:r>
      <w:r w:rsidRPr="00B04D7F">
        <w:rPr>
          <w:rFonts w:ascii="GHEA Grapalat" w:hAnsi="GHEA Grapalat"/>
          <w:color w:val="EE0000"/>
          <w:lang w:val="hy-AM"/>
        </w:rPr>
        <w:t xml:space="preserve">бщая сумма, предусмотренная графиком закупок, </w:t>
      </w:r>
      <w:r w:rsidRPr="00B04D7F">
        <w:rPr>
          <w:rFonts w:ascii="GHEA Grapalat" w:hAnsi="GHEA Grapalat"/>
          <w:color w:val="EE0000"/>
        </w:rPr>
        <w:t xml:space="preserve">не может превышать до </w:t>
      </w:r>
      <w:r w:rsidRPr="00B04D7F">
        <w:rPr>
          <w:rFonts w:ascii="GHEA Grapalat" w:hAnsi="GHEA Grapalat"/>
          <w:color w:val="EE0000"/>
          <w:lang w:val="hy-AM"/>
        </w:rPr>
        <w:t xml:space="preserve">3,000,000 драмов РА, </w:t>
      </w:r>
      <w:r w:rsidRPr="00B04D7F">
        <w:rPr>
          <w:rFonts w:ascii="GHEA Grapalat" w:hAnsi="GHEA Grapalat"/>
          <w:color w:val="EE0000"/>
        </w:rPr>
        <w:t>н</w:t>
      </w:r>
      <w:r w:rsidRPr="00B04D7F">
        <w:rPr>
          <w:rFonts w:ascii="GHEA Grapalat" w:hAnsi="GHEA Grapalat"/>
          <w:color w:val="EE0000"/>
          <w:lang w:val="hy-AM"/>
        </w:rPr>
        <w:t>езависимо от того, на одной или нескольких электр</w:t>
      </w:r>
      <w:r w:rsidRPr="00B04D7F">
        <w:rPr>
          <w:rFonts w:ascii="GHEA Grapalat" w:hAnsi="GHEA Grapalat"/>
          <w:color w:val="EE0000"/>
        </w:rPr>
        <w:t>осиренах</w:t>
      </w:r>
      <w:r w:rsidRPr="00B04D7F">
        <w:rPr>
          <w:rFonts w:ascii="GHEA Grapalat" w:hAnsi="GHEA Grapalat"/>
          <w:color w:val="EE0000"/>
          <w:lang w:val="hy-AM"/>
        </w:rPr>
        <w:t xml:space="preserve"> обнаружены неисправности</w:t>
      </w:r>
      <w:r w:rsidRPr="00B04D7F">
        <w:rPr>
          <w:rFonts w:ascii="GHEA Grapalat" w:hAnsi="GHEA Grapalat"/>
          <w:color w:val="EE0000"/>
        </w:rPr>
        <w:t>.</w:t>
      </w:r>
      <w:r w:rsidRPr="00B04D7F">
        <w:rPr>
          <w:rFonts w:ascii="GHEA Grapalat" w:hAnsi="GHEA Grapalat"/>
          <w:color w:val="EE0000"/>
          <w:lang w:val="hy-AM"/>
        </w:rPr>
        <w:t xml:space="preserve"> </w:t>
      </w:r>
      <w:r w:rsidRPr="00B04D7F">
        <w:rPr>
          <w:rFonts w:ascii="GHEA Grapalat" w:hAnsi="GHEA Grapalat"/>
          <w:color w:val="EE0000"/>
          <w:sz w:val="32"/>
          <w:szCs w:val="32"/>
          <w:lang w:val="hy-AM"/>
        </w:rPr>
        <w:t xml:space="preserve">Оценка заявок </w:t>
      </w:r>
      <w:r w:rsidRPr="00B04D7F">
        <w:rPr>
          <w:rFonts w:ascii="GHEA Grapalat" w:hAnsi="GHEA Grapalat"/>
          <w:color w:val="EE0000"/>
          <w:sz w:val="32"/>
          <w:szCs w:val="32"/>
        </w:rPr>
        <w:t xml:space="preserve">выполняется согласно </w:t>
      </w:r>
      <w:r w:rsidRPr="00B04D7F">
        <w:rPr>
          <w:rFonts w:ascii="GHEA Grapalat" w:hAnsi="GHEA Grapalat"/>
          <w:color w:val="EE0000"/>
          <w:sz w:val="32"/>
          <w:szCs w:val="32"/>
          <w:lang w:val="hy-AM"/>
        </w:rPr>
        <w:t xml:space="preserve"> суммарной максимальной цены единицы.</w:t>
      </w:r>
    </w:p>
    <w:p w14:paraId="5860606D" w14:textId="77777777" w:rsidR="008501FF" w:rsidRDefault="008501FF" w:rsidP="00375205">
      <w:pPr>
        <w:widowControl w:val="0"/>
        <w:spacing w:after="160" w:line="360" w:lineRule="auto"/>
        <w:ind w:firstLine="567"/>
        <w:jc w:val="right"/>
        <w:rPr>
          <w:rFonts w:ascii="GHEA Grapalat" w:hAnsi="GHEA Grapalat"/>
          <w:i/>
          <w:color w:val="000000" w:themeColor="text1"/>
        </w:rPr>
      </w:pPr>
    </w:p>
    <w:p w14:paraId="2ADB3667" w14:textId="77777777" w:rsidR="00595949" w:rsidRDefault="00595949" w:rsidP="00375205">
      <w:pPr>
        <w:widowControl w:val="0"/>
        <w:spacing w:after="160" w:line="360" w:lineRule="auto"/>
        <w:ind w:firstLine="567"/>
        <w:jc w:val="right"/>
        <w:rPr>
          <w:rFonts w:ascii="GHEA Grapalat" w:hAnsi="GHEA Grapalat"/>
          <w:i/>
          <w:color w:val="000000" w:themeColor="text1"/>
        </w:rPr>
      </w:pPr>
    </w:p>
    <w:p w14:paraId="6C48D681" w14:textId="77777777" w:rsidR="00595949" w:rsidRDefault="00595949" w:rsidP="00375205">
      <w:pPr>
        <w:widowControl w:val="0"/>
        <w:spacing w:after="160" w:line="360" w:lineRule="auto"/>
        <w:ind w:firstLine="567"/>
        <w:jc w:val="right"/>
        <w:rPr>
          <w:rFonts w:ascii="GHEA Grapalat" w:hAnsi="GHEA Grapalat"/>
          <w:i/>
          <w:color w:val="000000" w:themeColor="text1"/>
        </w:rPr>
      </w:pPr>
    </w:p>
    <w:p w14:paraId="32AC5D9F" w14:textId="77777777" w:rsidR="00595949" w:rsidRDefault="00595949" w:rsidP="00375205">
      <w:pPr>
        <w:widowControl w:val="0"/>
        <w:spacing w:after="160" w:line="360" w:lineRule="auto"/>
        <w:ind w:firstLine="567"/>
        <w:jc w:val="right"/>
        <w:rPr>
          <w:rFonts w:ascii="GHEA Grapalat" w:hAnsi="GHEA Grapalat"/>
          <w:i/>
          <w:color w:val="000000" w:themeColor="text1"/>
        </w:rPr>
      </w:pPr>
    </w:p>
    <w:p w14:paraId="56FA59EB" w14:textId="77777777" w:rsidR="00595949" w:rsidRDefault="00595949" w:rsidP="00375205">
      <w:pPr>
        <w:widowControl w:val="0"/>
        <w:spacing w:after="160" w:line="360" w:lineRule="auto"/>
        <w:ind w:firstLine="567"/>
        <w:jc w:val="right"/>
        <w:rPr>
          <w:rFonts w:ascii="GHEA Grapalat" w:hAnsi="GHEA Grapalat"/>
          <w:i/>
          <w:color w:val="000000" w:themeColor="text1"/>
        </w:rPr>
      </w:pPr>
    </w:p>
    <w:p w14:paraId="22F15BD1" w14:textId="77777777" w:rsidR="00595949" w:rsidRDefault="00595949" w:rsidP="00375205">
      <w:pPr>
        <w:widowControl w:val="0"/>
        <w:spacing w:after="160" w:line="360" w:lineRule="auto"/>
        <w:ind w:firstLine="567"/>
        <w:jc w:val="right"/>
        <w:rPr>
          <w:rFonts w:ascii="GHEA Grapalat" w:hAnsi="GHEA Grapalat"/>
          <w:i/>
          <w:color w:val="000000" w:themeColor="text1"/>
        </w:rPr>
      </w:pPr>
    </w:p>
    <w:p w14:paraId="0BD47390" w14:textId="77777777" w:rsidR="00595949" w:rsidRDefault="00595949" w:rsidP="00375205">
      <w:pPr>
        <w:widowControl w:val="0"/>
        <w:spacing w:after="160" w:line="360" w:lineRule="auto"/>
        <w:ind w:firstLine="567"/>
        <w:jc w:val="right"/>
        <w:rPr>
          <w:rFonts w:ascii="GHEA Grapalat" w:hAnsi="GHEA Grapalat"/>
          <w:i/>
          <w:color w:val="000000" w:themeColor="text1"/>
        </w:rPr>
      </w:pPr>
    </w:p>
    <w:p w14:paraId="7BFB1745" w14:textId="77777777" w:rsidR="00595949" w:rsidRDefault="00595949" w:rsidP="00375205">
      <w:pPr>
        <w:widowControl w:val="0"/>
        <w:spacing w:after="160" w:line="360" w:lineRule="auto"/>
        <w:ind w:firstLine="567"/>
        <w:jc w:val="right"/>
        <w:rPr>
          <w:rFonts w:ascii="GHEA Grapalat" w:hAnsi="GHEA Grapalat"/>
          <w:i/>
          <w:color w:val="000000" w:themeColor="text1"/>
        </w:rPr>
      </w:pPr>
    </w:p>
    <w:p w14:paraId="47997579" w14:textId="77777777" w:rsidR="00595949" w:rsidRDefault="00595949" w:rsidP="00375205">
      <w:pPr>
        <w:widowControl w:val="0"/>
        <w:spacing w:after="160" w:line="360" w:lineRule="auto"/>
        <w:ind w:firstLine="567"/>
        <w:jc w:val="right"/>
        <w:rPr>
          <w:rFonts w:ascii="GHEA Grapalat" w:hAnsi="GHEA Grapalat"/>
          <w:i/>
          <w:color w:val="000000" w:themeColor="text1"/>
        </w:rPr>
      </w:pPr>
    </w:p>
    <w:p w14:paraId="5C50127F" w14:textId="77777777" w:rsidR="00595949" w:rsidRDefault="00595949" w:rsidP="00375205">
      <w:pPr>
        <w:widowControl w:val="0"/>
        <w:spacing w:after="160" w:line="360" w:lineRule="auto"/>
        <w:ind w:firstLine="567"/>
        <w:jc w:val="right"/>
        <w:rPr>
          <w:rFonts w:ascii="GHEA Grapalat" w:hAnsi="GHEA Grapalat"/>
          <w:i/>
          <w:color w:val="000000" w:themeColor="text1"/>
        </w:rPr>
      </w:pPr>
    </w:p>
    <w:p w14:paraId="38BC7754" w14:textId="77777777" w:rsidR="00595949" w:rsidRDefault="00595949" w:rsidP="00375205">
      <w:pPr>
        <w:widowControl w:val="0"/>
        <w:spacing w:after="160" w:line="360" w:lineRule="auto"/>
        <w:ind w:firstLine="567"/>
        <w:jc w:val="right"/>
        <w:rPr>
          <w:rFonts w:ascii="GHEA Grapalat" w:hAnsi="GHEA Grapalat"/>
          <w:i/>
          <w:color w:val="000000" w:themeColor="text1"/>
        </w:rPr>
      </w:pPr>
    </w:p>
    <w:p w14:paraId="3045D0D4" w14:textId="77777777" w:rsidR="00595949" w:rsidRDefault="00595949" w:rsidP="00375205">
      <w:pPr>
        <w:widowControl w:val="0"/>
        <w:spacing w:after="160" w:line="360" w:lineRule="auto"/>
        <w:ind w:firstLine="567"/>
        <w:jc w:val="right"/>
        <w:rPr>
          <w:rFonts w:ascii="GHEA Grapalat" w:hAnsi="GHEA Grapalat"/>
          <w:i/>
          <w:color w:val="000000" w:themeColor="text1"/>
        </w:rPr>
      </w:pPr>
    </w:p>
    <w:p w14:paraId="3C202EC1" w14:textId="77777777" w:rsidR="00595949" w:rsidRDefault="00595949" w:rsidP="00375205">
      <w:pPr>
        <w:widowControl w:val="0"/>
        <w:spacing w:after="160" w:line="360" w:lineRule="auto"/>
        <w:ind w:firstLine="567"/>
        <w:jc w:val="right"/>
        <w:rPr>
          <w:rFonts w:ascii="GHEA Grapalat" w:hAnsi="GHEA Grapalat"/>
          <w:i/>
          <w:color w:val="000000" w:themeColor="text1"/>
        </w:rPr>
      </w:pPr>
    </w:p>
    <w:p w14:paraId="777CA9C3" w14:textId="77777777" w:rsidR="00595949" w:rsidRDefault="00595949" w:rsidP="00375205">
      <w:pPr>
        <w:widowControl w:val="0"/>
        <w:spacing w:after="160" w:line="360" w:lineRule="auto"/>
        <w:ind w:firstLine="567"/>
        <w:jc w:val="right"/>
        <w:rPr>
          <w:rFonts w:ascii="GHEA Grapalat" w:hAnsi="GHEA Grapalat"/>
          <w:i/>
          <w:color w:val="000000" w:themeColor="text1"/>
        </w:rPr>
      </w:pPr>
    </w:p>
    <w:p w14:paraId="2E6F9E85" w14:textId="77777777" w:rsidR="00595949" w:rsidRDefault="00595949" w:rsidP="00375205">
      <w:pPr>
        <w:widowControl w:val="0"/>
        <w:spacing w:after="160" w:line="360" w:lineRule="auto"/>
        <w:ind w:firstLine="567"/>
        <w:jc w:val="right"/>
        <w:rPr>
          <w:rFonts w:ascii="GHEA Grapalat" w:hAnsi="GHEA Grapalat"/>
          <w:i/>
          <w:color w:val="000000" w:themeColor="text1"/>
        </w:rPr>
      </w:pPr>
    </w:p>
    <w:p w14:paraId="11E3727E" w14:textId="77777777" w:rsidR="00595949" w:rsidRDefault="00595949" w:rsidP="00375205">
      <w:pPr>
        <w:widowControl w:val="0"/>
        <w:spacing w:after="160" w:line="360" w:lineRule="auto"/>
        <w:ind w:firstLine="567"/>
        <w:jc w:val="right"/>
        <w:rPr>
          <w:rFonts w:ascii="GHEA Grapalat" w:hAnsi="GHEA Grapalat"/>
          <w:i/>
          <w:color w:val="000000" w:themeColor="text1"/>
        </w:rPr>
      </w:pPr>
    </w:p>
    <w:p w14:paraId="2B889F1F" w14:textId="77777777" w:rsidR="00595949" w:rsidRDefault="00595949" w:rsidP="00375205">
      <w:pPr>
        <w:widowControl w:val="0"/>
        <w:spacing w:after="160" w:line="360" w:lineRule="auto"/>
        <w:ind w:firstLine="567"/>
        <w:jc w:val="right"/>
        <w:rPr>
          <w:rFonts w:ascii="GHEA Grapalat" w:hAnsi="GHEA Grapalat"/>
          <w:i/>
          <w:color w:val="000000" w:themeColor="text1"/>
        </w:rPr>
      </w:pPr>
    </w:p>
    <w:p w14:paraId="32363BED" w14:textId="77777777" w:rsidR="00595949" w:rsidRDefault="00595949" w:rsidP="00375205">
      <w:pPr>
        <w:widowControl w:val="0"/>
        <w:spacing w:after="160" w:line="360" w:lineRule="auto"/>
        <w:ind w:firstLine="567"/>
        <w:jc w:val="right"/>
        <w:rPr>
          <w:rFonts w:ascii="GHEA Grapalat" w:hAnsi="GHEA Grapalat"/>
          <w:i/>
          <w:color w:val="000000" w:themeColor="text1"/>
        </w:rPr>
      </w:pPr>
    </w:p>
    <w:p w14:paraId="221622FF" w14:textId="77777777" w:rsidR="00595949" w:rsidRDefault="00595949" w:rsidP="00375205">
      <w:pPr>
        <w:widowControl w:val="0"/>
        <w:spacing w:after="160" w:line="360" w:lineRule="auto"/>
        <w:ind w:firstLine="567"/>
        <w:jc w:val="right"/>
        <w:rPr>
          <w:rFonts w:ascii="GHEA Grapalat" w:hAnsi="GHEA Grapalat"/>
          <w:i/>
          <w:color w:val="000000" w:themeColor="text1"/>
        </w:rPr>
      </w:pPr>
    </w:p>
    <w:p w14:paraId="1104E22C" w14:textId="77777777" w:rsidR="00595949" w:rsidRPr="00595949" w:rsidRDefault="00595949" w:rsidP="000375C6">
      <w:pPr>
        <w:widowControl w:val="0"/>
        <w:spacing w:after="160" w:line="360" w:lineRule="auto"/>
        <w:rPr>
          <w:rFonts w:ascii="GHEA Grapalat" w:hAnsi="GHEA Grapalat"/>
          <w:i/>
          <w:color w:val="000000" w:themeColor="text1"/>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t>Приложение № 2</w:t>
      </w:r>
    </w:p>
    <w:p w14:paraId="19DBD7D8" w14:textId="3129454C"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B04D7F">
        <w:rPr>
          <w:rFonts w:ascii="GHEA Grapalat" w:hAnsi="GHEA Grapalat"/>
          <w:b/>
          <w:color w:val="000000" w:themeColor="text1"/>
          <w:lang w:val="hy-AM"/>
        </w:rPr>
        <w:t>ԵՔ-ԳՀԾՁԲ-26/42</w:t>
      </w:r>
      <w:r w:rsidRPr="00003FAD">
        <w:rPr>
          <w:rFonts w:ascii="GHEA Grapalat" w:hAnsi="GHEA Grapalat"/>
          <w:color w:val="000000" w:themeColor="text1"/>
          <w:sz w:val="24"/>
          <w:szCs w:val="24"/>
          <w:lang w:val="af-ZA"/>
        </w:rPr>
        <w:t>»</w:t>
      </w:r>
    </w:p>
    <w:p w14:paraId="21F43F61" w14:textId="5DF8CBD8"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lastRenderedPageBreak/>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00"/>
        <w:gridCol w:w="63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A236AA">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0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6665996F"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9A3A1B">
              <w:rPr>
                <w:rFonts w:ascii="GHEA Grapalat" w:hAnsi="GHEA Grapalat"/>
                <w:color w:val="000000" w:themeColor="text1"/>
                <w:sz w:val="16"/>
              </w:rPr>
              <w:t>2</w:t>
            </w:r>
            <w:r w:rsidR="00C64EE1">
              <w:rPr>
                <w:rFonts w:ascii="GHEA Grapalat" w:hAnsi="GHEA Grapalat"/>
                <w:color w:val="000000" w:themeColor="text1"/>
                <w:sz w:val="16"/>
              </w:rPr>
              <w:t>6</w:t>
            </w:r>
            <w:r w:rsidRPr="00003FAD">
              <w:rPr>
                <w:rFonts w:ascii="GHEA Grapalat" w:hAnsi="GHEA Grapalat"/>
                <w:color w:val="000000" w:themeColor="text1"/>
                <w:sz w:val="16"/>
              </w:rPr>
              <w:t>.</w:t>
            </w:r>
            <w:r w:rsidRPr="00003FAD">
              <w:rPr>
                <w:rFonts w:ascii="GHEA Grapalat" w:hAnsi="GHEA Grapalat"/>
                <w:color w:val="000000" w:themeColor="text1"/>
                <w:sz w:val="16"/>
              </w:rPr>
              <w:tab/>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A236AA">
        <w:trPr>
          <w:cantSplit/>
          <w:trHeight w:val="1134"/>
          <w:jc w:val="center"/>
        </w:trPr>
        <w:tc>
          <w:tcPr>
            <w:tcW w:w="1998" w:type="dxa"/>
          </w:tcPr>
          <w:p w14:paraId="706AFB69" w14:textId="7F9DA20B" w:rsidR="00181365" w:rsidRPr="00326824" w:rsidRDefault="00181365" w:rsidP="00A236AA">
            <w:pPr>
              <w:widowControl w:val="0"/>
              <w:spacing w:after="120"/>
              <w:jc w:val="center"/>
              <w:rPr>
                <w:rFonts w:ascii="GHEA Grapalat" w:hAnsi="GHEA Grapalat"/>
                <w:color w:val="000000" w:themeColor="text1"/>
                <w:sz w:val="16"/>
                <w:lang w:val="hy-AM"/>
              </w:rPr>
            </w:pPr>
          </w:p>
        </w:tc>
        <w:tc>
          <w:tcPr>
            <w:tcW w:w="1800" w:type="dxa"/>
          </w:tcPr>
          <w:p w14:paraId="533BE5BA" w14:textId="52F79861"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AB0BFB" w:rsidRPr="00003FAD" w14:paraId="4030A6CB" w14:textId="77777777" w:rsidTr="00CA2E4A">
        <w:trPr>
          <w:cantSplit/>
          <w:trHeight w:val="1134"/>
          <w:jc w:val="center"/>
        </w:trPr>
        <w:tc>
          <w:tcPr>
            <w:tcW w:w="1998" w:type="dxa"/>
            <w:vAlign w:val="center"/>
          </w:tcPr>
          <w:p w14:paraId="58584ECD" w14:textId="3C8C4A0E" w:rsidR="00AB0BFB" w:rsidRPr="008C4282" w:rsidRDefault="00AB0BFB" w:rsidP="00AB0BFB">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1</w:t>
            </w:r>
          </w:p>
        </w:tc>
        <w:tc>
          <w:tcPr>
            <w:tcW w:w="1800" w:type="dxa"/>
          </w:tcPr>
          <w:p w14:paraId="4ED3EBAF" w14:textId="3E095B4A" w:rsidR="00AB0BFB" w:rsidRPr="00477F81" w:rsidRDefault="000375C6" w:rsidP="00AB0BFB">
            <w:pPr>
              <w:widowControl w:val="0"/>
              <w:spacing w:after="120"/>
              <w:jc w:val="center"/>
              <w:rPr>
                <w:rFonts w:ascii="GHEA Grapalat" w:hAnsi="GHEA Grapalat"/>
                <w:color w:val="000000" w:themeColor="text1"/>
                <w:sz w:val="16"/>
              </w:rPr>
            </w:pPr>
            <w:r w:rsidRPr="00A719E0">
              <w:rPr>
                <w:rFonts w:ascii="GHEA Grapalat" w:hAnsi="GHEA Grapalat" w:cs="Sylfaen"/>
                <w:sz w:val="18"/>
                <w:szCs w:val="18"/>
              </w:rPr>
              <w:t>50111260/</w:t>
            </w:r>
            <w:r w:rsidRPr="00A719E0">
              <w:rPr>
                <w:rFonts w:ascii="GHEA Grapalat" w:hAnsi="GHEA Grapalat" w:cs="Sylfaen"/>
                <w:sz w:val="18"/>
                <w:szCs w:val="18"/>
                <w:lang w:val="hy-AM"/>
              </w:rPr>
              <w:t>515</w:t>
            </w:r>
          </w:p>
        </w:tc>
        <w:tc>
          <w:tcPr>
            <w:tcW w:w="1800" w:type="dxa"/>
          </w:tcPr>
          <w:p w14:paraId="330587EB" w14:textId="3522710C" w:rsidR="00AB0BFB" w:rsidRPr="00477F81" w:rsidRDefault="003615C8" w:rsidP="00AB0BFB">
            <w:pPr>
              <w:widowControl w:val="0"/>
              <w:spacing w:after="120"/>
              <w:jc w:val="center"/>
              <w:rPr>
                <w:rFonts w:ascii="GHEA Grapalat" w:hAnsi="GHEA Grapalat"/>
                <w:color w:val="000000" w:themeColor="text1"/>
                <w:sz w:val="20"/>
                <w:szCs w:val="20"/>
                <w:lang w:val="hy-AM"/>
              </w:rPr>
            </w:pPr>
            <w:r w:rsidRPr="003D7C56">
              <w:rPr>
                <w:rFonts w:ascii="GHEA Grapalat" w:hAnsi="GHEA Grapalat"/>
                <w:b/>
                <w:color w:val="000000" w:themeColor="text1"/>
                <w:spacing w:val="6"/>
                <w:sz w:val="22"/>
                <w:szCs w:val="22"/>
              </w:rPr>
              <w:t xml:space="preserve">Услуги </w:t>
            </w:r>
            <w:r w:rsidR="000375C6">
              <w:rPr>
                <w:rFonts w:ascii="GHEA Grapalat" w:hAnsi="GHEA Grapalat" w:cs="Sylfaen"/>
                <w:sz w:val="18"/>
                <w:szCs w:val="18"/>
              </w:rPr>
              <w:t>р</w:t>
            </w:r>
            <w:r w:rsidR="000375C6" w:rsidRPr="007415E2">
              <w:rPr>
                <w:rFonts w:ascii="GHEA Grapalat" w:hAnsi="GHEA Grapalat" w:cs="Sylfaen"/>
                <w:sz w:val="18"/>
                <w:szCs w:val="18"/>
              </w:rPr>
              <w:t>емонт</w:t>
            </w:r>
            <w:r w:rsidR="000375C6">
              <w:rPr>
                <w:rFonts w:ascii="GHEA Grapalat" w:hAnsi="GHEA Grapalat" w:cs="Sylfaen"/>
                <w:sz w:val="18"/>
                <w:szCs w:val="18"/>
              </w:rPr>
              <w:t>а</w:t>
            </w:r>
            <w:r w:rsidR="000375C6" w:rsidRPr="007415E2">
              <w:rPr>
                <w:rFonts w:ascii="GHEA Grapalat" w:hAnsi="GHEA Grapalat" w:cs="Sylfaen"/>
                <w:sz w:val="18"/>
                <w:szCs w:val="18"/>
              </w:rPr>
              <w:t xml:space="preserve"> и текуще</w:t>
            </w:r>
            <w:r w:rsidR="000375C6">
              <w:rPr>
                <w:rFonts w:ascii="GHEA Grapalat" w:hAnsi="GHEA Grapalat" w:cs="Sylfaen"/>
                <w:sz w:val="18"/>
                <w:szCs w:val="18"/>
              </w:rPr>
              <w:t xml:space="preserve">го </w:t>
            </w:r>
            <w:r w:rsidR="000375C6" w:rsidRPr="007415E2">
              <w:rPr>
                <w:rFonts w:ascii="GHEA Grapalat" w:hAnsi="GHEA Grapalat" w:cs="Sylfaen"/>
                <w:sz w:val="18"/>
                <w:szCs w:val="18"/>
              </w:rPr>
              <w:t>обслуживани</w:t>
            </w:r>
            <w:r w:rsidR="000375C6">
              <w:rPr>
                <w:rFonts w:ascii="GHEA Grapalat" w:hAnsi="GHEA Grapalat" w:cs="Sylfaen"/>
                <w:sz w:val="18"/>
                <w:szCs w:val="18"/>
              </w:rPr>
              <w:t>я</w:t>
            </w:r>
            <w:r w:rsidR="000375C6" w:rsidRPr="007415E2">
              <w:rPr>
                <w:rFonts w:ascii="GHEA Grapalat" w:hAnsi="GHEA Grapalat" w:cs="Sylfaen"/>
                <w:sz w:val="18"/>
                <w:szCs w:val="18"/>
              </w:rPr>
              <w:t xml:space="preserve"> блок</w:t>
            </w:r>
            <w:r w:rsidR="000375C6">
              <w:rPr>
                <w:rFonts w:ascii="GHEA Grapalat" w:hAnsi="GHEA Grapalat" w:cs="Sylfaen"/>
                <w:sz w:val="18"/>
                <w:szCs w:val="18"/>
              </w:rPr>
              <w:t>ов</w:t>
            </w:r>
            <w:r w:rsidR="000375C6" w:rsidRPr="007415E2">
              <w:rPr>
                <w:rFonts w:ascii="GHEA Grapalat" w:hAnsi="GHEA Grapalat" w:cs="Sylfaen"/>
                <w:sz w:val="18"/>
                <w:szCs w:val="18"/>
              </w:rPr>
              <w:t xml:space="preserve"> дистанционного управления системы оповещения</w:t>
            </w:r>
          </w:p>
        </w:tc>
        <w:tc>
          <w:tcPr>
            <w:tcW w:w="630" w:type="dxa"/>
            <w:vAlign w:val="center"/>
          </w:tcPr>
          <w:p w14:paraId="763C190F" w14:textId="0193D555" w:rsidR="00AB0BFB" w:rsidRPr="00003FAD" w:rsidRDefault="00AB0BFB" w:rsidP="00AB0BFB">
            <w:pPr>
              <w:widowControl w:val="0"/>
              <w:spacing w:after="120"/>
              <w:jc w:val="center"/>
              <w:rPr>
                <w:rFonts w:ascii="GHEA Grapalat" w:hAnsi="GHEA Grapalat"/>
                <w:color w:val="000000" w:themeColor="text1"/>
                <w:sz w:val="16"/>
              </w:rPr>
            </w:pPr>
            <w:r>
              <w:rPr>
                <w:rFonts w:ascii="GHEA Grapalat" w:hAnsi="GHEA Grapalat"/>
                <w:color w:val="000000" w:themeColor="text1"/>
                <w:sz w:val="16"/>
              </w:rPr>
              <w:t>-</w:t>
            </w:r>
          </w:p>
        </w:tc>
        <w:tc>
          <w:tcPr>
            <w:tcW w:w="450" w:type="dxa"/>
          </w:tcPr>
          <w:p w14:paraId="7A9A5AB8" w14:textId="1BB85F3B"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0E9731DE" w14:textId="745019B9"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5960D036" w14:textId="20750888"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72209B27" w14:textId="145737BD"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60" w:type="dxa"/>
          </w:tcPr>
          <w:p w14:paraId="67ED2AD1" w14:textId="0AE5EC6E"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907350" w14:textId="03A4B86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A4804F" w14:textId="2FC4319F"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630" w:type="dxa"/>
          </w:tcPr>
          <w:p w14:paraId="11DB0BAD" w14:textId="2482A25B"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B5BAF6F" w14:textId="489C5336"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27660905" w14:textId="16B0D98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74DA8A" w14:textId="545AF32F"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59" w:type="dxa"/>
          </w:tcPr>
          <w:p w14:paraId="6DF08BD0" w14:textId="62DA75D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167AF8A9"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B04D7F">
        <w:rPr>
          <w:rFonts w:ascii="GHEA Grapalat" w:hAnsi="GHEA Grapalat"/>
          <w:b/>
          <w:color w:val="000000" w:themeColor="text1"/>
          <w:sz w:val="22"/>
          <w:szCs w:val="22"/>
          <w:lang w:val="hy-AM"/>
        </w:rPr>
        <w:t>ԵՔ-ԳՀԾՁԲ-26/42</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1F1A4032"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18023A98"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B04D7F">
        <w:rPr>
          <w:rFonts w:ascii="GHEA Grapalat" w:hAnsi="GHEA Grapalat"/>
          <w:b/>
          <w:color w:val="000000" w:themeColor="text1"/>
          <w:sz w:val="22"/>
          <w:szCs w:val="22"/>
          <w:lang w:val="hy-AM"/>
        </w:rPr>
        <w:t>ԵՔ-ԳՀԾՁԲ-26/42</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0209FF4D"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989078E" w14:textId="77777777" w:rsidR="0041572A" w:rsidRPr="000C58D3" w:rsidRDefault="0041572A" w:rsidP="0041572A">
      <w:pPr>
        <w:widowControl w:val="0"/>
        <w:spacing w:after="160"/>
        <w:ind w:left="-142" w:firstLine="142"/>
        <w:jc w:val="right"/>
        <w:rPr>
          <w:rFonts w:ascii="GHEA Grapalat" w:hAnsi="GHEA Grapalat"/>
          <w:i/>
        </w:rPr>
      </w:pPr>
      <w:r w:rsidRPr="000C58D3">
        <w:rPr>
          <w:rFonts w:ascii="GHEA Grapalat" w:hAnsi="GHEA Grapalat"/>
          <w:i/>
        </w:rPr>
        <w:lastRenderedPageBreak/>
        <w:t>Приложение № 4</w:t>
      </w:r>
    </w:p>
    <w:p w14:paraId="0118728F" w14:textId="03AC2CD1" w:rsidR="0041572A" w:rsidRPr="00003FAD" w:rsidRDefault="0041572A" w:rsidP="0041572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Pr="00D76EB9">
        <w:rPr>
          <w:rFonts w:ascii="GHEA Grapalat" w:hAnsi="GHEA Grapalat"/>
          <w:b/>
          <w:color w:val="000000" w:themeColor="text1"/>
          <w:sz w:val="22"/>
          <w:szCs w:val="22"/>
          <w:lang w:val="hy-AM"/>
        </w:rPr>
        <w:t xml:space="preserve"> </w:t>
      </w:r>
      <w:r w:rsidR="00B04D7F">
        <w:rPr>
          <w:rFonts w:ascii="GHEA Grapalat" w:hAnsi="GHEA Grapalat"/>
          <w:b/>
          <w:color w:val="000000" w:themeColor="text1"/>
          <w:sz w:val="22"/>
          <w:szCs w:val="22"/>
          <w:lang w:val="hy-AM"/>
        </w:rPr>
        <w:t>ԵՔ-ԳՀԾՁԲ-26/42</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21EF8FD9" w14:textId="462803B2" w:rsidR="0041572A" w:rsidRPr="00003FAD" w:rsidRDefault="0041572A" w:rsidP="0041572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177DFF86" w14:textId="77777777" w:rsidR="0041572A" w:rsidRPr="000C58D3" w:rsidRDefault="0041572A" w:rsidP="0041572A">
      <w:pPr>
        <w:widowControl w:val="0"/>
        <w:spacing w:after="160"/>
        <w:ind w:left="-142" w:firstLine="142"/>
        <w:jc w:val="center"/>
        <w:rPr>
          <w:rFonts w:ascii="GHEA Grapalat" w:hAnsi="GHEA Grapalat"/>
          <w:i/>
        </w:rPr>
      </w:pPr>
    </w:p>
    <w:p w14:paraId="57C06649" w14:textId="77777777" w:rsidR="0041572A" w:rsidRPr="000C58D3" w:rsidRDefault="0041572A" w:rsidP="0041572A">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0B20D79D" w14:textId="77777777" w:rsidR="0041572A" w:rsidRPr="000C58D3" w:rsidRDefault="0041572A" w:rsidP="0041572A">
      <w:pPr>
        <w:widowControl w:val="0"/>
        <w:spacing w:after="160"/>
        <w:ind w:left="-142" w:firstLine="142"/>
        <w:jc w:val="center"/>
        <w:rPr>
          <w:rFonts w:ascii="GHEA Grapalat" w:hAnsi="GHEA Grapalat"/>
          <w:i/>
          <w:lang w:val="hy-AM"/>
        </w:rPr>
      </w:pPr>
    </w:p>
    <w:p w14:paraId="05FC5464"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3C3E3634"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39B2335F"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p>
    <w:p w14:paraId="04698C1F" w14:textId="77777777" w:rsidR="0041572A" w:rsidRPr="000C58D3" w:rsidRDefault="0041572A" w:rsidP="0041572A">
      <w:pPr>
        <w:widowControl w:val="0"/>
        <w:numPr>
          <w:ilvl w:val="0"/>
          <w:numId w:val="4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6031351C"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5ACF67AF"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кодом </w:t>
      </w:r>
      <w:r w:rsidRPr="000C58D3">
        <w:rPr>
          <w:rFonts w:ascii="GHEA Grapalat" w:hAnsi="GHEA Grapalat"/>
          <w:i/>
          <w:lang w:val="es-ES"/>
        </w:rPr>
        <w:t xml:space="preserve"> </w:t>
      </w:r>
      <w:r w:rsidRPr="000C58D3">
        <w:rPr>
          <w:rFonts w:ascii="GHEA Grapalat" w:hAnsi="GHEA Grapalat"/>
          <w:i/>
          <w:lang w:val="af-ZA"/>
        </w:rPr>
        <w:t>___</w:t>
      </w:r>
      <w:r w:rsidRPr="000C58D3">
        <w:rPr>
          <w:rFonts w:ascii="GHEA Grapalat" w:hAnsi="GHEA Grapalat"/>
          <w:i/>
          <w:lang w:val="hy-AM"/>
        </w:rPr>
        <w:t>«   »</w:t>
      </w:r>
      <w:r w:rsidRPr="000C58D3">
        <w:rPr>
          <w:rFonts w:ascii="GHEA Grapalat" w:hAnsi="GHEA Grapalat"/>
          <w:i/>
          <w:u w:val="single"/>
        </w:rPr>
        <w:t xml:space="preserve">__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мной </w:t>
      </w:r>
      <w:r w:rsidRPr="000C58D3">
        <w:rPr>
          <w:rFonts w:ascii="GHEA Grapalat" w:hAnsi="GHEA Grapalat"/>
          <w:i/>
          <w:lang w:val="hy-AM"/>
        </w:rPr>
        <w:t xml:space="preserve"> </w:t>
      </w:r>
      <w:r w:rsidRPr="000C58D3">
        <w:rPr>
          <w:rFonts w:ascii="GHEA Grapalat" w:hAnsi="GHEA Grapalat"/>
          <w:i/>
        </w:rPr>
        <w:t>и ------------------------- - ом</w:t>
      </w:r>
    </w:p>
    <w:p w14:paraId="61C98FB8" w14:textId="77777777" w:rsidR="0041572A" w:rsidRPr="000C58D3" w:rsidRDefault="0041572A" w:rsidP="0041572A">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0C9B7C4F"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20  </w:t>
      </w:r>
      <w:r w:rsidRPr="000C58D3">
        <w:rPr>
          <w:rFonts w:ascii="GHEA Grapalat" w:hAnsi="GHEA Grapalat"/>
          <w:i/>
        </w:rPr>
        <w:t xml:space="preserve">года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43FC9CD8" w14:textId="77777777" w:rsidR="0041572A" w:rsidRPr="000C58D3" w:rsidRDefault="0041572A" w:rsidP="0041572A">
      <w:pPr>
        <w:widowControl w:val="0"/>
        <w:spacing w:after="160"/>
        <w:ind w:left="-142" w:firstLine="142"/>
        <w:jc w:val="center"/>
        <w:rPr>
          <w:rFonts w:ascii="GHEA Grapalat" w:hAnsi="GHEA Grapalat"/>
          <w:i/>
          <w:lang w:val="es-ES"/>
        </w:rPr>
      </w:pPr>
    </w:p>
    <w:p w14:paraId="4D19E282" w14:textId="77777777" w:rsidR="0041572A" w:rsidRPr="000C58D3" w:rsidRDefault="0041572A" w:rsidP="0041572A">
      <w:pPr>
        <w:widowControl w:val="0"/>
        <w:numPr>
          <w:ilvl w:val="0"/>
          <w:numId w:val="4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75137F79" w14:textId="77777777" w:rsidR="0041572A" w:rsidRPr="000C58D3" w:rsidRDefault="0041572A" w:rsidP="0041572A">
      <w:pPr>
        <w:widowControl w:val="0"/>
        <w:spacing w:after="160"/>
        <w:ind w:left="-142" w:firstLine="142"/>
        <w:jc w:val="center"/>
        <w:rPr>
          <w:rFonts w:ascii="GHEA Grapalat" w:hAnsi="GHEA Grapalat"/>
          <w:i/>
          <w:lang w:val="es-ES"/>
        </w:rPr>
      </w:pPr>
    </w:p>
    <w:p w14:paraId="080E3487" w14:textId="77777777" w:rsidR="0041572A" w:rsidRPr="000C58D3" w:rsidRDefault="0041572A" w:rsidP="0041572A">
      <w:pPr>
        <w:widowControl w:val="0"/>
        <w:spacing w:after="160"/>
        <w:ind w:left="-142" w:firstLine="142"/>
        <w:jc w:val="center"/>
        <w:rPr>
          <w:rFonts w:ascii="GHEA Grapalat" w:hAnsi="GHEA Grapalat"/>
          <w:i/>
          <w:lang w:val="es-ES"/>
        </w:rPr>
      </w:pPr>
    </w:p>
    <w:p w14:paraId="2401E45B" w14:textId="77777777" w:rsidR="0041572A" w:rsidRPr="000C58D3" w:rsidRDefault="0041572A" w:rsidP="0041572A">
      <w:pPr>
        <w:widowControl w:val="0"/>
        <w:spacing w:after="160"/>
        <w:ind w:left="-142" w:firstLine="142"/>
        <w:jc w:val="center"/>
        <w:rPr>
          <w:rFonts w:ascii="GHEA Grapalat" w:hAnsi="GHEA Grapalat"/>
          <w:i/>
          <w:lang w:val="es-ES"/>
        </w:rPr>
      </w:pPr>
    </w:p>
    <w:p w14:paraId="77A22B35" w14:textId="77777777" w:rsidR="0041572A" w:rsidRPr="000C58D3" w:rsidRDefault="0041572A" w:rsidP="0041572A">
      <w:pPr>
        <w:widowControl w:val="0"/>
        <w:spacing w:after="160"/>
        <w:ind w:left="-142" w:firstLine="142"/>
        <w:jc w:val="center"/>
        <w:rPr>
          <w:rFonts w:ascii="GHEA Grapalat" w:hAnsi="GHEA Grapalat"/>
          <w:i/>
          <w:lang w:val="es-ES"/>
        </w:rPr>
      </w:pPr>
    </w:p>
    <w:p w14:paraId="23607A4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473FD088" w14:textId="77777777" w:rsidR="0041572A" w:rsidRPr="000C58D3" w:rsidRDefault="0041572A" w:rsidP="0041572A">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762FC9F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226423C2"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76BC9C45"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3CC3F841" w14:textId="77777777" w:rsidR="0041572A" w:rsidRPr="000C58D3" w:rsidRDefault="0041572A" w:rsidP="0041572A">
      <w:pPr>
        <w:widowControl w:val="0"/>
        <w:spacing w:after="160"/>
        <w:ind w:left="-142" w:firstLine="142"/>
        <w:jc w:val="center"/>
        <w:rPr>
          <w:rFonts w:ascii="GHEA Grapalat" w:hAnsi="GHEA Grapalat"/>
          <w:i/>
          <w:lang w:val="es-ES"/>
        </w:rPr>
      </w:pPr>
    </w:p>
    <w:p w14:paraId="4517B2C0" w14:textId="77777777" w:rsidR="0041572A" w:rsidRPr="00003FAD" w:rsidRDefault="0041572A" w:rsidP="0041572A">
      <w:pPr>
        <w:widowControl w:val="0"/>
        <w:spacing w:after="160"/>
        <w:ind w:left="-142" w:firstLine="142"/>
        <w:jc w:val="center"/>
        <w:rPr>
          <w:rFonts w:ascii="GHEA Grapalat" w:hAnsi="GHEA Grapalat"/>
          <w:i/>
          <w:color w:val="000000" w:themeColor="text1"/>
          <w:lang w:val="en-U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C3EF57" w14:textId="77777777" w:rsidR="00B1450B" w:rsidRDefault="00B1450B">
      <w:r>
        <w:separator/>
      </w:r>
    </w:p>
  </w:endnote>
  <w:endnote w:type="continuationSeparator" w:id="0">
    <w:p w14:paraId="7A387A47" w14:textId="77777777" w:rsidR="00B1450B" w:rsidRDefault="00B14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D14CDE" w14:textId="77777777" w:rsidR="00B1450B" w:rsidRDefault="00B1450B">
      <w:r>
        <w:separator/>
      </w:r>
    </w:p>
  </w:footnote>
  <w:footnote w:type="continuationSeparator" w:id="0">
    <w:p w14:paraId="6DD5DBC6" w14:textId="77777777" w:rsidR="00B1450B" w:rsidRDefault="00B1450B">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559472D6" w14:textId="77777777" w:rsidR="00A52308" w:rsidRPr="008842CE" w:rsidRDefault="00A52308" w:rsidP="00A52308">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B064D0A" w14:textId="77777777" w:rsidR="00A52308" w:rsidRPr="000811C1" w:rsidRDefault="00A52308" w:rsidP="00A52308">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3C72CECB" w14:textId="77777777" w:rsidR="00A52308" w:rsidRPr="00124BE9" w:rsidRDefault="00A52308" w:rsidP="00A52308">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Pr="009875BF"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730939"/>
    <w:multiLevelType w:val="multilevel"/>
    <w:tmpl w:val="0908D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11"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3"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8"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204D7314"/>
    <w:multiLevelType w:val="hybridMultilevel"/>
    <w:tmpl w:val="4C92CE00"/>
    <w:lvl w:ilvl="0" w:tplc="4C84E24E">
      <w:start w:val="1"/>
      <w:numFmt w:val="decimal"/>
      <w:lvlText w:val="%1)"/>
      <w:lvlJc w:val="left"/>
      <w:pPr>
        <w:ind w:left="1146" w:hanging="360"/>
      </w:pPr>
      <w:rPr>
        <w:rFonts w:ascii="GHEA Grapalat" w:hAnsi="GHEA Grapalat" w:hint="default"/>
        <w:sz w:val="24"/>
        <w:szCs w:val="24"/>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1"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3"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15:restartNumberingAfterBreak="0">
    <w:nsid w:val="22F97570"/>
    <w:multiLevelType w:val="hybridMultilevel"/>
    <w:tmpl w:val="396E8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2FE52E80"/>
    <w:multiLevelType w:val="multilevel"/>
    <w:tmpl w:val="1B04B730"/>
    <w:numStyleLink w:val="RSBullets"/>
  </w:abstractNum>
  <w:abstractNum w:abstractNumId="30" w15:restartNumberingAfterBreak="0">
    <w:nsid w:val="30833ECE"/>
    <w:multiLevelType w:val="multilevel"/>
    <w:tmpl w:val="4B346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2F81BD6"/>
    <w:multiLevelType w:val="hybridMultilevel"/>
    <w:tmpl w:val="C3E492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33"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3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3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8" w15:restartNumberingAfterBreak="0">
    <w:nsid w:val="3C3927DE"/>
    <w:multiLevelType w:val="multilevel"/>
    <w:tmpl w:val="6F1A9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41" w15:restartNumberingAfterBreak="0">
    <w:nsid w:val="41ED6A6B"/>
    <w:multiLevelType w:val="multilevel"/>
    <w:tmpl w:val="99FA8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3A838D6"/>
    <w:multiLevelType w:val="multilevel"/>
    <w:tmpl w:val="667A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5"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46" w15:restartNumberingAfterBreak="0">
    <w:nsid w:val="4AAD0B9A"/>
    <w:multiLevelType w:val="hybridMultilevel"/>
    <w:tmpl w:val="69EE38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4CF0496C"/>
    <w:multiLevelType w:val="hybridMultilevel"/>
    <w:tmpl w:val="07C0B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4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5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53"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5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55" w15:restartNumberingAfterBreak="0">
    <w:nsid w:val="5A17681D"/>
    <w:multiLevelType w:val="multilevel"/>
    <w:tmpl w:val="D4DCB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7" w15:restartNumberingAfterBreak="0">
    <w:nsid w:val="5BAC1DB9"/>
    <w:multiLevelType w:val="hybridMultilevel"/>
    <w:tmpl w:val="86F83F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9"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6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1"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3BC62F2"/>
    <w:multiLevelType w:val="multilevel"/>
    <w:tmpl w:val="4AB8E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7"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702B618C"/>
    <w:multiLevelType w:val="hybridMultilevel"/>
    <w:tmpl w:val="61403F14"/>
    <w:lvl w:ilvl="0" w:tplc="4F724222">
      <w:start w:val="1"/>
      <w:numFmt w:val="decimal"/>
      <w:lvlText w:val="%1."/>
      <w:lvlJc w:val="left"/>
      <w:pPr>
        <w:ind w:left="45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0"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1" w15:restartNumberingAfterBreak="0">
    <w:nsid w:val="79272D72"/>
    <w:multiLevelType w:val="hybridMultilevel"/>
    <w:tmpl w:val="65D4003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645" w:hanging="360"/>
      </w:pPr>
      <w:rPr>
        <w:rFonts w:ascii="Courier New" w:hAnsi="Courier New" w:cs="Courier New" w:hint="default"/>
      </w:rPr>
    </w:lvl>
    <w:lvl w:ilvl="2" w:tplc="04090005" w:tentative="1">
      <w:start w:val="1"/>
      <w:numFmt w:val="bullet"/>
      <w:lvlText w:val=""/>
      <w:lvlJc w:val="left"/>
      <w:pPr>
        <w:ind w:left="2365" w:hanging="360"/>
      </w:pPr>
      <w:rPr>
        <w:rFonts w:ascii="Wingdings" w:hAnsi="Wingdings" w:hint="default"/>
      </w:rPr>
    </w:lvl>
    <w:lvl w:ilvl="3" w:tplc="04090001" w:tentative="1">
      <w:start w:val="1"/>
      <w:numFmt w:val="bullet"/>
      <w:lvlText w:val=""/>
      <w:lvlJc w:val="left"/>
      <w:pPr>
        <w:ind w:left="3085" w:hanging="360"/>
      </w:pPr>
      <w:rPr>
        <w:rFonts w:ascii="Symbol" w:hAnsi="Symbol" w:hint="default"/>
      </w:rPr>
    </w:lvl>
    <w:lvl w:ilvl="4" w:tplc="04090003" w:tentative="1">
      <w:start w:val="1"/>
      <w:numFmt w:val="bullet"/>
      <w:lvlText w:val="o"/>
      <w:lvlJc w:val="left"/>
      <w:pPr>
        <w:ind w:left="3805" w:hanging="360"/>
      </w:pPr>
      <w:rPr>
        <w:rFonts w:ascii="Courier New" w:hAnsi="Courier New" w:cs="Courier New" w:hint="default"/>
      </w:rPr>
    </w:lvl>
    <w:lvl w:ilvl="5" w:tplc="04090005" w:tentative="1">
      <w:start w:val="1"/>
      <w:numFmt w:val="bullet"/>
      <w:lvlText w:val=""/>
      <w:lvlJc w:val="left"/>
      <w:pPr>
        <w:ind w:left="4525" w:hanging="360"/>
      </w:pPr>
      <w:rPr>
        <w:rFonts w:ascii="Wingdings" w:hAnsi="Wingdings" w:hint="default"/>
      </w:rPr>
    </w:lvl>
    <w:lvl w:ilvl="6" w:tplc="04090001" w:tentative="1">
      <w:start w:val="1"/>
      <w:numFmt w:val="bullet"/>
      <w:lvlText w:val=""/>
      <w:lvlJc w:val="left"/>
      <w:pPr>
        <w:ind w:left="5245" w:hanging="360"/>
      </w:pPr>
      <w:rPr>
        <w:rFonts w:ascii="Symbol" w:hAnsi="Symbol" w:hint="default"/>
      </w:rPr>
    </w:lvl>
    <w:lvl w:ilvl="7" w:tplc="04090003" w:tentative="1">
      <w:start w:val="1"/>
      <w:numFmt w:val="bullet"/>
      <w:lvlText w:val="o"/>
      <w:lvlJc w:val="left"/>
      <w:pPr>
        <w:ind w:left="5965" w:hanging="360"/>
      </w:pPr>
      <w:rPr>
        <w:rFonts w:ascii="Courier New" w:hAnsi="Courier New" w:cs="Courier New" w:hint="default"/>
      </w:rPr>
    </w:lvl>
    <w:lvl w:ilvl="8" w:tplc="04090005" w:tentative="1">
      <w:start w:val="1"/>
      <w:numFmt w:val="bullet"/>
      <w:lvlText w:val=""/>
      <w:lvlJc w:val="left"/>
      <w:pPr>
        <w:ind w:left="6685" w:hanging="360"/>
      </w:pPr>
      <w:rPr>
        <w:rFonts w:ascii="Wingdings" w:hAnsi="Wingdings" w:hint="default"/>
      </w:rPr>
    </w:lvl>
  </w:abstractNum>
  <w:abstractNum w:abstractNumId="72"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74"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118835602">
    <w:abstractNumId w:val="54"/>
  </w:num>
  <w:num w:numId="2" w16cid:durableId="2128042859">
    <w:abstractNumId w:val="22"/>
  </w:num>
  <w:num w:numId="3" w16cid:durableId="1428579617">
    <w:abstractNumId w:val="50"/>
  </w:num>
  <w:num w:numId="4" w16cid:durableId="1298604260">
    <w:abstractNumId w:val="37"/>
  </w:num>
  <w:num w:numId="5" w16cid:durableId="1567646177">
    <w:abstractNumId w:val="62"/>
  </w:num>
  <w:num w:numId="6" w16cid:durableId="1349524882">
    <w:abstractNumId w:val="54"/>
    <w:lvlOverride w:ilvl="0">
      <w:startOverride w:val="1"/>
    </w:lvlOverride>
    <w:lvlOverride w:ilvl="1"/>
    <w:lvlOverride w:ilvl="2"/>
    <w:lvlOverride w:ilvl="3"/>
    <w:lvlOverride w:ilvl="4"/>
    <w:lvlOverride w:ilvl="5"/>
    <w:lvlOverride w:ilvl="6"/>
    <w:lvlOverride w:ilvl="7"/>
    <w:lvlOverride w:ilvl="8"/>
  </w:num>
  <w:num w:numId="7" w16cid:durableId="19672778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44"/>
  </w:num>
  <w:num w:numId="10" w16cid:durableId="1811288597">
    <w:abstractNumId w:val="13"/>
  </w:num>
  <w:num w:numId="11" w16cid:durableId="581529777">
    <w:abstractNumId w:val="17"/>
  </w:num>
  <w:num w:numId="12" w16cid:durableId="894899526">
    <w:abstractNumId w:val="73"/>
  </w:num>
  <w:num w:numId="13" w16cid:durableId="1972249620">
    <w:abstractNumId w:val="66"/>
  </w:num>
  <w:num w:numId="14" w16cid:durableId="2129621796">
    <w:abstractNumId w:val="28"/>
  </w:num>
  <w:num w:numId="15" w16cid:durableId="843664480">
    <w:abstractNumId w:val="69"/>
  </w:num>
  <w:num w:numId="16" w16cid:durableId="1398088984">
    <w:abstractNumId w:val="35"/>
  </w:num>
  <w:num w:numId="17" w16cid:durableId="234316771">
    <w:abstractNumId w:val="14"/>
  </w:num>
  <w:num w:numId="18" w16cid:durableId="1663850623">
    <w:abstractNumId w:val="1"/>
  </w:num>
  <w:num w:numId="19" w16cid:durableId="1690832117">
    <w:abstractNumId w:val="39"/>
  </w:num>
  <w:num w:numId="20" w16cid:durableId="1014498368">
    <w:abstractNumId w:val="39"/>
  </w:num>
  <w:num w:numId="21" w16cid:durableId="67569649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56"/>
  </w:num>
  <w:num w:numId="23" w16cid:durableId="1298300558">
    <w:abstractNumId w:val="16"/>
  </w:num>
  <w:num w:numId="24" w16cid:durableId="676688734">
    <w:abstractNumId w:val="49"/>
  </w:num>
  <w:num w:numId="25" w16cid:durableId="2006086944">
    <w:abstractNumId w:val="26"/>
  </w:num>
  <w:num w:numId="26" w16cid:durableId="412820631">
    <w:abstractNumId w:val="8"/>
  </w:num>
  <w:num w:numId="27" w16cid:durableId="2066560455">
    <w:abstractNumId w:val="7"/>
  </w:num>
  <w:num w:numId="28" w16cid:durableId="2047410290">
    <w:abstractNumId w:val="0"/>
  </w:num>
  <w:num w:numId="29" w16cid:durableId="644359137">
    <w:abstractNumId w:val="19"/>
  </w:num>
  <w:num w:numId="30" w16cid:durableId="1335184973">
    <w:abstractNumId w:val="65"/>
  </w:num>
  <w:num w:numId="31" w16cid:durableId="185487216">
    <w:abstractNumId w:val="59"/>
  </w:num>
  <w:num w:numId="32" w16cid:durableId="1117748611">
    <w:abstractNumId w:val="58"/>
  </w:num>
  <w:num w:numId="33" w16cid:durableId="1028943160">
    <w:abstractNumId w:val="70"/>
  </w:num>
  <w:num w:numId="34" w16cid:durableId="779832878">
    <w:abstractNumId w:val="63"/>
  </w:num>
  <w:num w:numId="35" w16cid:durableId="1657369461">
    <w:abstractNumId w:val="2"/>
  </w:num>
  <w:num w:numId="36" w16cid:durableId="1098864782">
    <w:abstractNumId w:val="25"/>
  </w:num>
  <w:num w:numId="37" w16cid:durableId="103817440">
    <w:abstractNumId w:val="67"/>
  </w:num>
  <w:num w:numId="38" w16cid:durableId="1573808472">
    <w:abstractNumId w:val="21"/>
  </w:num>
  <w:num w:numId="39" w16cid:durableId="1733427411">
    <w:abstractNumId w:val="40"/>
  </w:num>
  <w:num w:numId="40" w16cid:durableId="1179077506">
    <w:abstractNumId w:val="45"/>
  </w:num>
  <w:num w:numId="41" w16cid:durableId="546382782">
    <w:abstractNumId w:val="33"/>
  </w:num>
  <w:num w:numId="42" w16cid:durableId="474564424">
    <w:abstractNumId w:val="18"/>
  </w:num>
  <w:num w:numId="43" w16cid:durableId="1316453186">
    <w:abstractNumId w:val="10"/>
  </w:num>
  <w:num w:numId="44" w16cid:durableId="1934509500">
    <w:abstractNumId w:val="52"/>
  </w:num>
  <w:num w:numId="45" w16cid:durableId="1915123084">
    <w:abstractNumId w:val="29"/>
  </w:num>
  <w:num w:numId="46" w16cid:durableId="242296832">
    <w:abstractNumId w:val="48"/>
  </w:num>
  <w:num w:numId="47" w16cid:durableId="9092702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8547810">
    <w:abstractNumId w:val="38"/>
  </w:num>
  <w:num w:numId="49" w16cid:durableId="350960511">
    <w:abstractNumId w:val="42"/>
  </w:num>
  <w:num w:numId="50" w16cid:durableId="1656641535">
    <w:abstractNumId w:val="41"/>
  </w:num>
  <w:num w:numId="51" w16cid:durableId="1394885338">
    <w:abstractNumId w:val="5"/>
  </w:num>
  <w:num w:numId="52" w16cid:durableId="431586154">
    <w:abstractNumId w:val="55"/>
  </w:num>
  <w:num w:numId="53" w16cid:durableId="1873423739">
    <w:abstractNumId w:val="64"/>
  </w:num>
  <w:num w:numId="54" w16cid:durableId="94637039">
    <w:abstractNumId w:val="30"/>
  </w:num>
  <w:num w:numId="55" w16cid:durableId="130439591">
    <w:abstractNumId w:val="4"/>
  </w:num>
  <w:num w:numId="56" w16cid:durableId="1141657091">
    <w:abstractNumId w:val="11"/>
  </w:num>
  <w:num w:numId="57" w16cid:durableId="510536659">
    <w:abstractNumId w:val="9"/>
  </w:num>
  <w:num w:numId="58" w16cid:durableId="1739932918">
    <w:abstractNumId w:val="74"/>
  </w:num>
  <w:num w:numId="59" w16cid:durableId="202600681">
    <w:abstractNumId w:val="72"/>
  </w:num>
  <w:num w:numId="60" w16cid:durableId="920605103">
    <w:abstractNumId w:val="60"/>
  </w:num>
  <w:num w:numId="61" w16cid:durableId="476148632">
    <w:abstractNumId w:val="3"/>
  </w:num>
  <w:num w:numId="62" w16cid:durableId="957447502">
    <w:abstractNumId w:val="34"/>
  </w:num>
  <w:num w:numId="63" w16cid:durableId="1282763067">
    <w:abstractNumId w:val="43"/>
  </w:num>
  <w:num w:numId="64" w16cid:durableId="311641194">
    <w:abstractNumId w:val="53"/>
  </w:num>
  <w:num w:numId="65" w16cid:durableId="1513302455">
    <w:abstractNumId w:val="27"/>
  </w:num>
  <w:num w:numId="66" w16cid:durableId="649870280">
    <w:abstractNumId w:val="32"/>
  </w:num>
  <w:num w:numId="67" w16cid:durableId="1819566551">
    <w:abstractNumId w:val="51"/>
  </w:num>
  <w:num w:numId="68" w16cid:durableId="1838114908">
    <w:abstractNumId w:val="23"/>
  </w:num>
  <w:num w:numId="69" w16cid:durableId="1624995276">
    <w:abstractNumId w:val="61"/>
  </w:num>
  <w:num w:numId="70" w16cid:durableId="285507571">
    <w:abstractNumId w:val="36"/>
  </w:num>
  <w:num w:numId="71" w16cid:durableId="1139884430">
    <w:abstractNumId w:val="15"/>
  </w:num>
  <w:num w:numId="72" w16cid:durableId="1520198090">
    <w:abstractNumId w:val="12"/>
  </w:num>
  <w:num w:numId="73" w16cid:durableId="89793837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374419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59288403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88676389">
    <w:abstractNumId w:val="68"/>
  </w:num>
  <w:num w:numId="77" w16cid:durableId="776287759">
    <w:abstractNumId w:val="24"/>
  </w:num>
  <w:num w:numId="78" w16cid:durableId="1155606522">
    <w:abstractNumId w:val="47"/>
  </w:num>
  <w:num w:numId="79" w16cid:durableId="873270353">
    <w:abstractNumId w:val="71"/>
  </w:num>
  <w:num w:numId="80" w16cid:durableId="1525947188">
    <w:abstractNumId w:val="57"/>
  </w:num>
  <w:num w:numId="81" w16cid:durableId="45572679">
    <w:abstractNumId w:val="31"/>
  </w:num>
  <w:num w:numId="82" w16cid:durableId="1867207346">
    <w:abstractNumId w:val="20"/>
  </w:num>
  <w:num w:numId="83" w16cid:durableId="1378971214">
    <w:abstractNumId w:val="46"/>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43F"/>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5C6"/>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19E7"/>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6C1F"/>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0F80"/>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5C54"/>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1DF1"/>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8CB"/>
    <w:rsid w:val="001609F6"/>
    <w:rsid w:val="00160AE4"/>
    <w:rsid w:val="00160BB4"/>
    <w:rsid w:val="00161428"/>
    <w:rsid w:val="00161B32"/>
    <w:rsid w:val="00161E41"/>
    <w:rsid w:val="0016213E"/>
    <w:rsid w:val="001630D3"/>
    <w:rsid w:val="00163324"/>
    <w:rsid w:val="001647D2"/>
    <w:rsid w:val="00164BBC"/>
    <w:rsid w:val="0016519F"/>
    <w:rsid w:val="00166A88"/>
    <w:rsid w:val="001679A6"/>
    <w:rsid w:val="00171E80"/>
    <w:rsid w:val="001723D6"/>
    <w:rsid w:val="001724D7"/>
    <w:rsid w:val="00172776"/>
    <w:rsid w:val="00172BC4"/>
    <w:rsid w:val="001732FB"/>
    <w:rsid w:val="001739E4"/>
    <w:rsid w:val="00173CC9"/>
    <w:rsid w:val="00174C83"/>
    <w:rsid w:val="00174DAB"/>
    <w:rsid w:val="00174FE1"/>
    <w:rsid w:val="00175F8F"/>
    <w:rsid w:val="00175FDC"/>
    <w:rsid w:val="0017606B"/>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BD9"/>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0305"/>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73B"/>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4"/>
    <w:rsid w:val="002032CE"/>
    <w:rsid w:val="002035B5"/>
    <w:rsid w:val="0020385D"/>
    <w:rsid w:val="00203917"/>
    <w:rsid w:val="0020437E"/>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680"/>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5F34"/>
    <w:rsid w:val="00276441"/>
    <w:rsid w:val="00276B03"/>
    <w:rsid w:val="0027775F"/>
    <w:rsid w:val="00277D4A"/>
    <w:rsid w:val="00277F14"/>
    <w:rsid w:val="002805D6"/>
    <w:rsid w:val="002807DD"/>
    <w:rsid w:val="00280E91"/>
    <w:rsid w:val="002814FF"/>
    <w:rsid w:val="00281D16"/>
    <w:rsid w:val="00283198"/>
    <w:rsid w:val="00283B56"/>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EC9"/>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4E6D"/>
    <w:rsid w:val="00325043"/>
    <w:rsid w:val="00325523"/>
    <w:rsid w:val="00325546"/>
    <w:rsid w:val="003259C5"/>
    <w:rsid w:val="00325B90"/>
    <w:rsid w:val="00325CC0"/>
    <w:rsid w:val="00326507"/>
    <w:rsid w:val="003267C8"/>
    <w:rsid w:val="00326824"/>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15C8"/>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020"/>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6870"/>
    <w:rsid w:val="003A6E25"/>
    <w:rsid w:val="003A734A"/>
    <w:rsid w:val="003A7B6D"/>
    <w:rsid w:val="003B0D6E"/>
    <w:rsid w:val="003B1FC0"/>
    <w:rsid w:val="003B2247"/>
    <w:rsid w:val="003B2E7E"/>
    <w:rsid w:val="003B2F27"/>
    <w:rsid w:val="003B3302"/>
    <w:rsid w:val="003B3A13"/>
    <w:rsid w:val="003B3AA4"/>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C56"/>
    <w:rsid w:val="003D7F8E"/>
    <w:rsid w:val="003E01D5"/>
    <w:rsid w:val="003E029A"/>
    <w:rsid w:val="003E0773"/>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72A"/>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19A8"/>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77F81"/>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251"/>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45D"/>
    <w:rsid w:val="005716B8"/>
    <w:rsid w:val="00571702"/>
    <w:rsid w:val="00571EEE"/>
    <w:rsid w:val="00571F29"/>
    <w:rsid w:val="005739AB"/>
    <w:rsid w:val="005744FC"/>
    <w:rsid w:val="00574E17"/>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6587"/>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949"/>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0D05"/>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CC7"/>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3BC0"/>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1BEC"/>
    <w:rsid w:val="00642172"/>
    <w:rsid w:val="0064223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5B1"/>
    <w:rsid w:val="00654ADD"/>
    <w:rsid w:val="00654B3F"/>
    <w:rsid w:val="00655E71"/>
    <w:rsid w:val="00655EBD"/>
    <w:rsid w:val="006564A3"/>
    <w:rsid w:val="00657315"/>
    <w:rsid w:val="006574FF"/>
    <w:rsid w:val="00660138"/>
    <w:rsid w:val="006607D5"/>
    <w:rsid w:val="006608AD"/>
    <w:rsid w:val="00661429"/>
    <w:rsid w:val="00661E7D"/>
    <w:rsid w:val="00662165"/>
    <w:rsid w:val="00662513"/>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B55"/>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2DA"/>
    <w:rsid w:val="006E49D7"/>
    <w:rsid w:val="006E50E4"/>
    <w:rsid w:val="006E5904"/>
    <w:rsid w:val="006E5CC5"/>
    <w:rsid w:val="006E6259"/>
    <w:rsid w:val="006E6694"/>
    <w:rsid w:val="006E732A"/>
    <w:rsid w:val="006E73AC"/>
    <w:rsid w:val="006E7900"/>
    <w:rsid w:val="006E7947"/>
    <w:rsid w:val="006E79F9"/>
    <w:rsid w:val="006E7AA8"/>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4FEC"/>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0C6"/>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1DD7"/>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5C9"/>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1FF"/>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5DC"/>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58E"/>
    <w:rsid w:val="008777E0"/>
    <w:rsid w:val="00877B26"/>
    <w:rsid w:val="0088001E"/>
    <w:rsid w:val="00880500"/>
    <w:rsid w:val="00881C05"/>
    <w:rsid w:val="00881C22"/>
    <w:rsid w:val="0088384C"/>
    <w:rsid w:val="00884204"/>
    <w:rsid w:val="008842CE"/>
    <w:rsid w:val="00884779"/>
    <w:rsid w:val="00884822"/>
    <w:rsid w:val="00884B46"/>
    <w:rsid w:val="00884D63"/>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22A5"/>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0BE2"/>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3827"/>
    <w:rsid w:val="008F527F"/>
    <w:rsid w:val="008F6B74"/>
    <w:rsid w:val="00900B54"/>
    <w:rsid w:val="00902D0C"/>
    <w:rsid w:val="00902FAF"/>
    <w:rsid w:val="009032DC"/>
    <w:rsid w:val="00903382"/>
    <w:rsid w:val="00903898"/>
    <w:rsid w:val="00903A1A"/>
    <w:rsid w:val="00903D4D"/>
    <w:rsid w:val="00904054"/>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1CA"/>
    <w:rsid w:val="0094684E"/>
    <w:rsid w:val="009471C4"/>
    <w:rsid w:val="00947B00"/>
    <w:rsid w:val="00947D03"/>
    <w:rsid w:val="00950002"/>
    <w:rsid w:val="0095176C"/>
    <w:rsid w:val="0095199F"/>
    <w:rsid w:val="00951ADF"/>
    <w:rsid w:val="00951CE5"/>
    <w:rsid w:val="00952531"/>
    <w:rsid w:val="009528A3"/>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0FC5"/>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5BF"/>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3E12"/>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7DB"/>
    <w:rsid w:val="009A0B5D"/>
    <w:rsid w:val="009A0BDF"/>
    <w:rsid w:val="009A0FBC"/>
    <w:rsid w:val="009A171D"/>
    <w:rsid w:val="009A172A"/>
    <w:rsid w:val="009A2838"/>
    <w:rsid w:val="009A2FDE"/>
    <w:rsid w:val="009A3A1B"/>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451"/>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5FFD"/>
    <w:rsid w:val="009F64A7"/>
    <w:rsid w:val="009F6CD7"/>
    <w:rsid w:val="009F7683"/>
    <w:rsid w:val="009F7BD5"/>
    <w:rsid w:val="009F7C54"/>
    <w:rsid w:val="009F7D78"/>
    <w:rsid w:val="00A0018F"/>
    <w:rsid w:val="00A00A1F"/>
    <w:rsid w:val="00A00BCA"/>
    <w:rsid w:val="00A00E74"/>
    <w:rsid w:val="00A01157"/>
    <w:rsid w:val="00A0155D"/>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308"/>
    <w:rsid w:val="00A524AC"/>
    <w:rsid w:val="00A52944"/>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0DBC"/>
    <w:rsid w:val="00A8134C"/>
    <w:rsid w:val="00A81620"/>
    <w:rsid w:val="00A81988"/>
    <w:rsid w:val="00A81DD5"/>
    <w:rsid w:val="00A82654"/>
    <w:rsid w:val="00A83258"/>
    <w:rsid w:val="00A8328A"/>
    <w:rsid w:val="00A86287"/>
    <w:rsid w:val="00A90E1A"/>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0BFB"/>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0BC1"/>
    <w:rsid w:val="00AE1606"/>
    <w:rsid w:val="00AE16E4"/>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66D"/>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4D7F"/>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50B"/>
    <w:rsid w:val="00B14E56"/>
    <w:rsid w:val="00B1537B"/>
    <w:rsid w:val="00B16483"/>
    <w:rsid w:val="00B16DC0"/>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1BE8"/>
    <w:rsid w:val="00B425F0"/>
    <w:rsid w:val="00B4364F"/>
    <w:rsid w:val="00B4374E"/>
    <w:rsid w:val="00B44A67"/>
    <w:rsid w:val="00B453F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898"/>
    <w:rsid w:val="00B96B73"/>
    <w:rsid w:val="00B975FA"/>
    <w:rsid w:val="00B9778A"/>
    <w:rsid w:val="00B9796D"/>
    <w:rsid w:val="00B97D67"/>
    <w:rsid w:val="00B97FA8"/>
    <w:rsid w:val="00BA17C2"/>
    <w:rsid w:val="00BA23D9"/>
    <w:rsid w:val="00BA2853"/>
    <w:rsid w:val="00BA2AEE"/>
    <w:rsid w:val="00BA3554"/>
    <w:rsid w:val="00BA3D6F"/>
    <w:rsid w:val="00BA3DA1"/>
    <w:rsid w:val="00BA428E"/>
    <w:rsid w:val="00BA632C"/>
    <w:rsid w:val="00BA692C"/>
    <w:rsid w:val="00BA6E63"/>
    <w:rsid w:val="00BA7128"/>
    <w:rsid w:val="00BA76B1"/>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01A"/>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269"/>
    <w:rsid w:val="00C51512"/>
    <w:rsid w:val="00C51624"/>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4EE1"/>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09C5"/>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6A4E"/>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24E"/>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5BA1"/>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00EE"/>
    <w:rsid w:val="00D411B6"/>
    <w:rsid w:val="00D4164A"/>
    <w:rsid w:val="00D41AE8"/>
    <w:rsid w:val="00D41F7D"/>
    <w:rsid w:val="00D42B94"/>
    <w:rsid w:val="00D42D33"/>
    <w:rsid w:val="00D42E80"/>
    <w:rsid w:val="00D433D6"/>
    <w:rsid w:val="00D43420"/>
    <w:rsid w:val="00D43AD6"/>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23C8"/>
    <w:rsid w:val="00D7354F"/>
    <w:rsid w:val="00D7435F"/>
    <w:rsid w:val="00D746A9"/>
    <w:rsid w:val="00D74CCE"/>
    <w:rsid w:val="00D7504A"/>
    <w:rsid w:val="00D758CA"/>
    <w:rsid w:val="00D75F27"/>
    <w:rsid w:val="00D76453"/>
    <w:rsid w:val="00D76AE7"/>
    <w:rsid w:val="00D76BBA"/>
    <w:rsid w:val="00D76C3C"/>
    <w:rsid w:val="00D76EB9"/>
    <w:rsid w:val="00D770E9"/>
    <w:rsid w:val="00D77ADB"/>
    <w:rsid w:val="00D77CEA"/>
    <w:rsid w:val="00D77EF7"/>
    <w:rsid w:val="00D77F61"/>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0D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C94"/>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2C19"/>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80"/>
    <w:rsid w:val="00DF44E3"/>
    <w:rsid w:val="00DF4C94"/>
    <w:rsid w:val="00DF5182"/>
    <w:rsid w:val="00DF538B"/>
    <w:rsid w:val="00DF6B64"/>
    <w:rsid w:val="00DF749E"/>
    <w:rsid w:val="00E00AD1"/>
    <w:rsid w:val="00E00ED8"/>
    <w:rsid w:val="00E01503"/>
    <w:rsid w:val="00E01593"/>
    <w:rsid w:val="00E0200B"/>
    <w:rsid w:val="00E020C1"/>
    <w:rsid w:val="00E02EB5"/>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91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118"/>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822"/>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0801"/>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7A6"/>
    <w:rsid w:val="00F449C0"/>
    <w:rsid w:val="00F45B4D"/>
    <w:rsid w:val="00F45B8B"/>
    <w:rsid w:val="00F460E3"/>
    <w:rsid w:val="00F4635A"/>
    <w:rsid w:val="00F47E60"/>
    <w:rsid w:val="00F47FC8"/>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545"/>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623"/>
    <w:rsid w:val="00FA6B94"/>
    <w:rsid w:val="00FA6F47"/>
    <w:rsid w:val="00FA7EAA"/>
    <w:rsid w:val="00FB01D6"/>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38B6"/>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uiPriority w:val="99"/>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References,List Paragraph (numbered (a)),Indent Paragraph,Bullet OFM,NumberedPara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References Char,List Paragraph (numbered (a))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uiPriority w:val="99"/>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uiPriority w:val="99"/>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uiPriority w:val="99"/>
    <w:rsid w:val="000622B9"/>
    <w:pPr>
      <w:spacing w:before="100" w:beforeAutospacing="1" w:after="100" w:afterAutospacing="1"/>
    </w:pPr>
    <w:rPr>
      <w:sz w:val="20"/>
      <w:szCs w:val="20"/>
      <w:lang w:val="en-US" w:eastAsia="en-US" w:bidi="ar-SA"/>
    </w:rPr>
  </w:style>
  <w:style w:type="paragraph" w:customStyle="1" w:styleId="xl84">
    <w:name w:val="xl84"/>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uiPriority w:val="99"/>
    <w:rsid w:val="000622B9"/>
    <w:pPr>
      <w:spacing w:before="100" w:beforeAutospacing="1" w:after="100" w:afterAutospacing="1"/>
      <w:jc w:val="right"/>
    </w:pPr>
    <w:rPr>
      <w:lang w:val="en-US" w:eastAsia="en-US" w:bidi="ar-SA"/>
    </w:rPr>
  </w:style>
  <w:style w:type="paragraph" w:customStyle="1" w:styleId="xl94">
    <w:name w:val="xl94"/>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uiPriority w:val="99"/>
    <w:rsid w:val="000622B9"/>
    <w:pPr>
      <w:spacing w:before="100" w:beforeAutospacing="1" w:after="100" w:afterAutospacing="1"/>
    </w:pPr>
    <w:rPr>
      <w:sz w:val="16"/>
      <w:szCs w:val="16"/>
      <w:lang w:val="en-US" w:eastAsia="en-US" w:bidi="ar-SA"/>
    </w:rPr>
  </w:style>
  <w:style w:type="paragraph" w:customStyle="1" w:styleId="xl96">
    <w:name w:val="xl96"/>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uiPriority w:val="99"/>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uiPriority w:val="99"/>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uiPriority w:val="99"/>
    <w:rsid w:val="000622B9"/>
    <w:pPr>
      <w:spacing w:before="100" w:beforeAutospacing="1" w:after="100" w:afterAutospacing="1"/>
      <w:textAlignment w:val="center"/>
    </w:pPr>
    <w:rPr>
      <w:lang w:val="en-US" w:eastAsia="en-US" w:bidi="ar-SA"/>
    </w:rPr>
  </w:style>
  <w:style w:type="paragraph" w:customStyle="1" w:styleId="xl111">
    <w:name w:val="xl11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uiPriority w:val="99"/>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uiPriority w:val="99"/>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uiPriority w:val="99"/>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uiPriority w:val="99"/>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uiPriority w:val="99"/>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uiPriority w:val="99"/>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uiPriority w:val="99"/>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uiPriority w:val="99"/>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uiPriority w:val="99"/>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uiPriority w:val="99"/>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qFormat/>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qFormat/>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qFormat/>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qFormat/>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uiPriority w:val="99"/>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qFormat/>
    <w:rsid w:val="00C909C5"/>
  </w:style>
  <w:style w:type="paragraph" w:customStyle="1" w:styleId="Normal1">
    <w:name w:val="Normal+1"/>
    <w:basedOn w:val="Normal"/>
    <w:next w:val="Normal"/>
    <w:uiPriority w:val="99"/>
    <w:rsid w:val="00C51269"/>
    <w:pPr>
      <w:autoSpaceDE w:val="0"/>
      <w:autoSpaceDN w:val="0"/>
      <w:adjustRightInd w:val="0"/>
    </w:pPr>
    <w:rPr>
      <w:rFonts w:ascii="GHEA Mariam" w:hAnsi="GHEA Mariam"/>
      <w:lang w:val="en-US" w:eastAsia="en-US" w:bidi="ar-SA"/>
    </w:rPr>
  </w:style>
  <w:style w:type="character" w:styleId="UnresolvedMention">
    <w:name w:val="Unresolved Mention"/>
    <w:basedOn w:val="DefaultParagraphFont"/>
    <w:uiPriority w:val="99"/>
    <w:semiHidden/>
    <w:unhideWhenUsed/>
    <w:rsid w:val="00C51269"/>
    <w:rPr>
      <w:color w:val="605E5C"/>
      <w:shd w:val="clear" w:color="auto" w:fill="E1DFDD"/>
    </w:rPr>
  </w:style>
  <w:style w:type="character" w:customStyle="1" w:styleId="y2iqfc">
    <w:name w:val="y2iqfc"/>
    <w:basedOn w:val="DefaultParagraphFont"/>
    <w:rsid w:val="00C512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3161</TotalTime>
  <Pages>89</Pages>
  <Words>20663</Words>
  <Characters>117785</Characters>
  <Application>Microsoft Office Word</Application>
  <DocSecurity>0</DocSecurity>
  <Lines>981</Lines>
  <Paragraphs>276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138172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1853</cp:revision>
  <cp:lastPrinted>2018-02-16T07:12:00Z</cp:lastPrinted>
  <dcterms:created xsi:type="dcterms:W3CDTF">2019-10-28T07:04:00Z</dcterms:created>
  <dcterms:modified xsi:type="dcterms:W3CDTF">2025-12-25T13:13:00Z</dcterms:modified>
</cp:coreProperties>
</file>